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Del="004B72D2" w:rsidRDefault="003E4CCB">
      <w:pPr>
        <w:jc w:val="center"/>
        <w:rPr>
          <w:del w:id="1" w:author="Miruška Hrabčáková" w:date="2019-07-25T10:36:00Z"/>
          <w:rFonts w:cs="Arial"/>
          <w:b/>
          <w:smallCaps/>
          <w:sz w:val="32"/>
          <w:lang w:eastAsia="cs-CZ"/>
        </w:rPr>
        <w:pPrChange w:id="2" w:author="Miruška Hrabčáková" w:date="2019-07-25T10:36:00Z">
          <w:pPr/>
        </w:pPrChange>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1B654C3E"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 xml:space="preserve">oddelenie </w:t>
      </w:r>
      <w:del w:id="3" w:author="Miruška Hrabčáková" w:date="2019-07-24T14:16:00Z">
        <w:r w:rsidRPr="00347388">
          <w:rPr>
            <w:rFonts w:cs="Arial"/>
            <w:sz w:val="20"/>
            <w:lang w:eastAsia="cs-CZ"/>
          </w:rPr>
          <w:delText xml:space="preserve">programovania a </w:delText>
        </w:r>
      </w:del>
      <w:r w:rsidRPr="00347388">
        <w:rPr>
          <w:rFonts w:cs="Arial"/>
          <w:sz w:val="20"/>
          <w:lang w:eastAsia="cs-CZ"/>
        </w:rPr>
        <w:t>metodiky</w:t>
      </w:r>
      <w:ins w:id="4" w:author="Miruška Hrabčáková" w:date="2019-07-24T14:16:00Z">
        <w:r w:rsidR="00B90DFA" w:rsidRPr="00B90DFA">
          <w:rPr>
            <w:rFonts w:cs="Arial"/>
            <w:sz w:val="20"/>
            <w:lang w:eastAsia="cs-CZ"/>
          </w:rPr>
          <w:t xml:space="preserve"> </w:t>
        </w:r>
        <w:r w:rsidR="00B90DFA" w:rsidRPr="00347388">
          <w:rPr>
            <w:rFonts w:cs="Arial"/>
            <w:sz w:val="20"/>
            <w:lang w:eastAsia="cs-CZ"/>
          </w:rPr>
          <w:t>a</w:t>
        </w:r>
      </w:ins>
      <w:ins w:id="5" w:author="Miruška Hrabčáková" w:date="2019-07-24T14:17:00Z">
        <w:r w:rsidR="00B90DFA">
          <w:rPr>
            <w:rFonts w:cs="Arial"/>
            <w:sz w:val="20"/>
            <w:lang w:eastAsia="cs-CZ"/>
          </w:rPr>
          <w:t> prípravy projektov</w:t>
        </w:r>
      </w:ins>
    </w:p>
    <w:p w14:paraId="17842F75" w14:textId="44F48325" w:rsidR="003E4CCB" w:rsidRPr="00347388" w:rsidRDefault="003E4CCB" w:rsidP="003E4CCB">
      <w:pPr>
        <w:spacing w:line="360" w:lineRule="auto"/>
        <w:rPr>
          <w:rFonts w:cs="Arial"/>
          <w:sz w:val="20"/>
          <w:lang w:eastAsia="cs-CZ"/>
        </w:rPr>
      </w:pPr>
      <w:r w:rsidRPr="00347388">
        <w:rPr>
          <w:rFonts w:cs="Arial"/>
          <w:sz w:val="20"/>
          <w:lang w:eastAsia="cs-CZ"/>
        </w:rPr>
        <w:t>Dátum:</w:t>
      </w:r>
      <w:del w:id="6" w:author="Miruška Hrabčáková" w:date="2019-07-24T14:16:00Z">
        <w:r w:rsidR="00CC1210">
          <w:rPr>
            <w:rFonts w:cs="Arial"/>
            <w:sz w:val="20"/>
            <w:lang w:eastAsia="cs-CZ"/>
          </w:rPr>
          <w:delText>13</w:delText>
        </w:r>
      </w:del>
      <w:ins w:id="7" w:author="Miruška Hrabčáková" w:date="2019-07-24T14:16:00Z">
        <w:r w:rsidR="00B90DFA">
          <w:rPr>
            <w:rFonts w:cs="Arial"/>
            <w:sz w:val="20"/>
            <w:lang w:eastAsia="cs-CZ"/>
          </w:rPr>
          <w:t>01</w:t>
        </w:r>
      </w:ins>
      <w:r w:rsidRPr="00E25071">
        <w:rPr>
          <w:rFonts w:cs="Arial"/>
          <w:sz w:val="20"/>
          <w:lang w:eastAsia="cs-CZ"/>
        </w:rPr>
        <w:t xml:space="preserve">. </w:t>
      </w:r>
      <w:r w:rsidR="000D6CD4">
        <w:rPr>
          <w:rFonts w:cs="Arial"/>
          <w:sz w:val="20"/>
          <w:lang w:eastAsia="cs-CZ"/>
        </w:rPr>
        <w:t>0</w:t>
      </w:r>
      <w:del w:id="8" w:author="Miruška Hrabčáková" w:date="2019-07-24T14:16:00Z">
        <w:r w:rsidR="00CC1210" w:rsidDel="00B90DFA">
          <w:rPr>
            <w:rFonts w:cs="Arial"/>
            <w:sz w:val="20"/>
            <w:lang w:eastAsia="cs-CZ"/>
          </w:rPr>
          <w:delText>6</w:delText>
        </w:r>
      </w:del>
      <w:ins w:id="9" w:author="Miruška Hrabčáková" w:date="2019-07-24T14:16:00Z">
        <w:r w:rsidR="00B90DFA">
          <w:rPr>
            <w:rFonts w:cs="Arial"/>
            <w:sz w:val="20"/>
            <w:lang w:eastAsia="cs-CZ"/>
          </w:rPr>
          <w:t>8</w:t>
        </w:r>
      </w:ins>
      <w:r w:rsidRPr="00E25071">
        <w:rPr>
          <w:rFonts w:cs="Arial"/>
          <w:sz w:val="20"/>
          <w:lang w:eastAsia="cs-CZ"/>
        </w:rPr>
        <w:t>. 201</w:t>
      </w:r>
      <w:r w:rsidR="000D6CD4">
        <w:rPr>
          <w:rFonts w:cs="Arial"/>
          <w:sz w:val="20"/>
          <w:lang w:eastAsia="cs-CZ"/>
        </w:rPr>
        <w:t>9</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342FAB21" w:rsidR="003E4CCB" w:rsidRPr="00347388" w:rsidRDefault="003E4CCB" w:rsidP="003E4CCB">
      <w:pPr>
        <w:tabs>
          <w:tab w:val="left" w:pos="6804"/>
        </w:tabs>
        <w:spacing w:line="360" w:lineRule="auto"/>
        <w:ind w:left="425" w:hanging="425"/>
        <w:rPr>
          <w:rFonts w:cs="Arial"/>
          <w:sz w:val="20"/>
          <w:lang w:eastAsia="cs-CZ"/>
        </w:rPr>
      </w:pPr>
      <w:del w:id="10" w:author="Miruška Hrabčáková" w:date="2019-07-25T10:32:00Z">
        <w:r w:rsidRPr="00347388" w:rsidDel="00A106FF">
          <w:rPr>
            <w:rFonts w:cs="Arial"/>
            <w:sz w:val="20"/>
            <w:lang w:eastAsia="cs-CZ"/>
          </w:rPr>
          <w:delText>Mgr</w:delText>
        </w:r>
      </w:del>
      <w:ins w:id="11" w:author="Miruška Hrabčáková" w:date="2019-07-25T10:32:00Z">
        <w:r w:rsidR="00A106FF">
          <w:rPr>
            <w:rFonts w:cs="Arial"/>
            <w:sz w:val="20"/>
            <w:lang w:eastAsia="cs-CZ"/>
          </w:rPr>
          <w:t>JUDr</w:t>
        </w:r>
      </w:ins>
      <w:r w:rsidRPr="00347388">
        <w:rPr>
          <w:rFonts w:cs="Arial"/>
          <w:sz w:val="20"/>
          <w:lang w:eastAsia="cs-CZ"/>
        </w:rPr>
        <w:t xml:space="preserve">. </w:t>
      </w:r>
      <w:del w:id="12" w:author="Miruška Hrabčáková" w:date="2019-07-25T10:32:00Z">
        <w:r w:rsidRPr="00347388" w:rsidDel="00A106FF">
          <w:rPr>
            <w:rFonts w:cs="Arial"/>
            <w:sz w:val="20"/>
            <w:lang w:eastAsia="cs-CZ"/>
          </w:rPr>
          <w:delText>Samuel Arbe</w:delText>
        </w:r>
      </w:del>
      <w:ins w:id="13" w:author="Miruška Hrabčáková" w:date="2019-07-25T10:32:00Z">
        <w:r w:rsidR="00A106FF">
          <w:rPr>
            <w:rFonts w:cs="Arial"/>
            <w:sz w:val="20"/>
            <w:lang w:eastAsia="cs-CZ"/>
          </w:rPr>
          <w:t>Matúš Dubovský</w:t>
        </w:r>
      </w:ins>
      <w:r w:rsidRPr="00347388">
        <w:rPr>
          <w:rFonts w:cs="Arial"/>
          <w:sz w:val="20"/>
          <w:lang w:eastAsia="cs-CZ"/>
        </w:rPr>
        <w:tab/>
        <w:t>..............................</w:t>
      </w:r>
    </w:p>
    <w:p w14:paraId="1F953BB3" w14:textId="0774DF6D" w:rsidR="004B72D2" w:rsidRDefault="004B72D2" w:rsidP="003E4CCB">
      <w:pPr>
        <w:tabs>
          <w:tab w:val="left" w:pos="1134"/>
          <w:tab w:val="left" w:pos="6946"/>
        </w:tabs>
        <w:spacing w:line="360" w:lineRule="auto"/>
        <w:ind w:left="425" w:hanging="425"/>
        <w:rPr>
          <w:ins w:id="14" w:author="Miruška Hrabčáková" w:date="2019-07-25T10:35:00Z"/>
          <w:rFonts w:cs="Arial"/>
          <w:sz w:val="20"/>
          <w:lang w:eastAsia="cs-CZ"/>
        </w:rPr>
      </w:pPr>
      <w:ins w:id="15" w:author="Miruška Hrabčáková" w:date="2019-07-25T10:33:00Z">
        <w:r>
          <w:rPr>
            <w:rFonts w:cs="Arial"/>
            <w:sz w:val="20"/>
            <w:lang w:eastAsia="cs-CZ"/>
          </w:rPr>
          <w:t>p</w:t>
        </w:r>
      </w:ins>
      <w:ins w:id="16" w:author="Miruška Hrabčáková" w:date="2019-07-25T10:32:00Z">
        <w:r w:rsidR="00A106FF">
          <w:rPr>
            <w:rFonts w:cs="Arial"/>
            <w:sz w:val="20"/>
            <w:lang w:eastAsia="cs-CZ"/>
          </w:rPr>
          <w:t xml:space="preserve">overený </w:t>
        </w:r>
      </w:ins>
    </w:p>
    <w:p w14:paraId="0BC0B6E5" w14:textId="4CEF289E"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w:t>
      </w:r>
      <w:ins w:id="17" w:author="Miruška Hrabčáková" w:date="2019-07-31T11:43:00Z">
        <w:r w:rsidR="001176EF">
          <w:rPr>
            <w:rFonts w:cs="Arial"/>
            <w:sz w:val="20"/>
            <w:lang w:eastAsia="cs-CZ"/>
          </w:rPr>
          <w:t>ením</w:t>
        </w:r>
      </w:ins>
      <w:del w:id="18" w:author="Miruška Hrabčáková" w:date="2019-07-31T11:43:00Z">
        <w:r w:rsidRPr="00347388" w:rsidDel="001176EF">
          <w:rPr>
            <w:rFonts w:cs="Arial"/>
            <w:sz w:val="20"/>
            <w:lang w:eastAsia="cs-CZ"/>
          </w:rPr>
          <w:delText>iteľ</w:delText>
        </w:r>
      </w:del>
      <w:r w:rsidRPr="00347388">
        <w:rPr>
          <w:rFonts w:cs="Arial"/>
          <w:sz w:val="20"/>
          <w:lang w:eastAsia="cs-CZ"/>
        </w:rPr>
        <w:t xml:space="preserve"> odboru operačného programu Efektívna verejná správa</w:t>
      </w:r>
    </w:p>
    <w:p w14:paraId="7B351D58" w14:textId="615941A0" w:rsidR="003E4CCB" w:rsidRDefault="003E4CCB" w:rsidP="003E4CCB">
      <w:pPr>
        <w:spacing w:line="360" w:lineRule="auto"/>
        <w:rPr>
          <w:rFonts w:cs="Arial"/>
          <w:sz w:val="20"/>
          <w:lang w:eastAsia="cs-CZ"/>
        </w:rPr>
      </w:pPr>
      <w:r w:rsidRPr="00347388">
        <w:rPr>
          <w:rFonts w:cs="Arial"/>
          <w:sz w:val="20"/>
          <w:lang w:eastAsia="cs-CZ"/>
        </w:rPr>
        <w:t>Dátum:</w:t>
      </w:r>
      <w:ins w:id="19" w:author="Miruška Hrabčáková" w:date="2019-07-31T11:45:00Z">
        <w:r w:rsidR="00C90F13">
          <w:rPr>
            <w:rFonts w:cs="Arial"/>
            <w:sz w:val="20"/>
            <w:lang w:eastAsia="cs-CZ"/>
          </w:rPr>
          <w:t>0</w:t>
        </w:r>
      </w:ins>
      <w:r w:rsidR="00CC1210">
        <w:rPr>
          <w:rFonts w:cs="Arial"/>
          <w:sz w:val="20"/>
          <w:lang w:eastAsia="cs-CZ"/>
        </w:rPr>
        <w:t>1</w:t>
      </w:r>
      <w:del w:id="20" w:author="Miruška Hrabčáková" w:date="2019-07-31T11:45:00Z">
        <w:r w:rsidR="00CC1210" w:rsidDel="00C90F13">
          <w:rPr>
            <w:rFonts w:cs="Arial"/>
            <w:sz w:val="20"/>
            <w:lang w:eastAsia="cs-CZ"/>
          </w:rPr>
          <w:delText>3</w:delText>
        </w:r>
      </w:del>
      <w:r w:rsidRPr="00E25071">
        <w:rPr>
          <w:rFonts w:cs="Arial"/>
          <w:sz w:val="20"/>
          <w:lang w:eastAsia="cs-CZ"/>
        </w:rPr>
        <w:t>. </w:t>
      </w:r>
      <w:r w:rsidR="000D6CD4">
        <w:rPr>
          <w:rFonts w:cs="Arial"/>
          <w:sz w:val="20"/>
          <w:lang w:eastAsia="cs-CZ"/>
        </w:rPr>
        <w:t>0</w:t>
      </w:r>
      <w:del w:id="21" w:author="Miruška Hrabčáková" w:date="2019-07-31T11:45:00Z">
        <w:r w:rsidR="00CC1210" w:rsidDel="00C90F13">
          <w:rPr>
            <w:rFonts w:cs="Arial"/>
            <w:sz w:val="20"/>
            <w:lang w:eastAsia="cs-CZ"/>
          </w:rPr>
          <w:delText>6</w:delText>
        </w:r>
      </w:del>
      <w:ins w:id="22" w:author="Miruška Hrabčáková" w:date="2019-07-31T11:45:00Z">
        <w:r w:rsidR="00C90F13">
          <w:rPr>
            <w:rFonts w:cs="Arial"/>
            <w:sz w:val="20"/>
            <w:lang w:eastAsia="cs-CZ"/>
          </w:rPr>
          <w:t>8</w:t>
        </w:r>
      </w:ins>
      <w:r w:rsidRPr="00E25071">
        <w:rPr>
          <w:rFonts w:cs="Arial"/>
          <w:sz w:val="20"/>
          <w:lang w:eastAsia="cs-CZ"/>
        </w:rPr>
        <w:t>. 201</w:t>
      </w:r>
      <w:r w:rsidR="000D6CD4">
        <w:rPr>
          <w:rFonts w:cs="Arial"/>
          <w:sz w:val="20"/>
          <w:lang w:eastAsia="cs-CZ"/>
        </w:rPr>
        <w:t>9</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6479BE5C" w:rsidR="003E4CCB" w:rsidRPr="00347388" w:rsidRDefault="006B41BD" w:rsidP="00140CE3">
      <w:pPr>
        <w:tabs>
          <w:tab w:val="left" w:pos="1134"/>
        </w:tabs>
        <w:spacing w:line="360" w:lineRule="auto"/>
        <w:rPr>
          <w:rFonts w:cs="Arial"/>
          <w:sz w:val="20"/>
          <w:lang w:eastAsia="cs-CZ"/>
        </w:rPr>
      </w:pPr>
      <w:r w:rsidRPr="008F2822">
        <w:t>Dátum:</w:t>
      </w:r>
      <w:ins w:id="23" w:author="Miruška Hrabčáková" w:date="2019-07-31T11:45:00Z">
        <w:r w:rsidR="00C90F13">
          <w:t>0</w:t>
        </w:r>
      </w:ins>
      <w:r w:rsidR="00CC1210">
        <w:t>1</w:t>
      </w:r>
      <w:del w:id="24" w:author="Miruška Hrabčáková" w:date="2019-07-31T11:45:00Z">
        <w:r w:rsidR="00CC1210" w:rsidDel="00C90F13">
          <w:delText>3</w:delText>
        </w:r>
      </w:del>
      <w:r w:rsidRPr="00140CE3">
        <w:t>. </w:t>
      </w:r>
      <w:r w:rsidR="000D6CD4">
        <w:t>0</w:t>
      </w:r>
      <w:ins w:id="25" w:author="Miruška Hrabčáková" w:date="2019-07-31T11:45:00Z">
        <w:r w:rsidR="00C90F13">
          <w:t>8</w:t>
        </w:r>
      </w:ins>
      <w:del w:id="26" w:author="Miruška Hrabčáková" w:date="2019-07-31T11:45:00Z">
        <w:r w:rsidR="00CC1210" w:rsidDel="00C90F13">
          <w:delText>6</w:delText>
        </w:r>
      </w:del>
      <w:r>
        <w:t>. 201</w:t>
      </w:r>
      <w:r w:rsidR="000D6CD4">
        <w:t>9</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6FA4904E" w:rsidR="003E4CCB" w:rsidRPr="00347388" w:rsidRDefault="003E4CCB" w:rsidP="003E4CCB">
      <w:pPr>
        <w:spacing w:line="360" w:lineRule="auto"/>
        <w:rPr>
          <w:rFonts w:cs="Arial"/>
          <w:sz w:val="20"/>
          <w:lang w:eastAsia="cs-CZ"/>
        </w:rPr>
      </w:pPr>
      <w:r w:rsidRPr="00347388">
        <w:rPr>
          <w:rFonts w:cs="Arial"/>
          <w:sz w:val="20"/>
          <w:lang w:eastAsia="cs-CZ"/>
        </w:rPr>
        <w:t>Dátum:</w:t>
      </w:r>
      <w:ins w:id="27" w:author="Miruška Hrabčáková" w:date="2019-07-31T11:46:00Z">
        <w:r w:rsidR="00C90F13">
          <w:rPr>
            <w:rFonts w:cs="Arial"/>
            <w:sz w:val="20"/>
            <w:lang w:eastAsia="cs-CZ"/>
          </w:rPr>
          <w:t>0</w:t>
        </w:r>
      </w:ins>
      <w:r w:rsidR="00CC1210">
        <w:rPr>
          <w:rFonts w:cs="Arial"/>
          <w:sz w:val="20"/>
          <w:lang w:eastAsia="cs-CZ"/>
        </w:rPr>
        <w:t>1</w:t>
      </w:r>
      <w:del w:id="28" w:author="Miruška Hrabčáková" w:date="2019-07-31T11:46:00Z">
        <w:r w:rsidR="00CC1210" w:rsidDel="00C90F13">
          <w:rPr>
            <w:rFonts w:cs="Arial"/>
            <w:sz w:val="20"/>
            <w:lang w:eastAsia="cs-CZ"/>
          </w:rPr>
          <w:delText>3</w:delText>
        </w:r>
      </w:del>
      <w:r w:rsidRPr="00E25071">
        <w:rPr>
          <w:rFonts w:cs="Arial"/>
          <w:sz w:val="20"/>
          <w:lang w:eastAsia="cs-CZ"/>
        </w:rPr>
        <w:t>. </w:t>
      </w:r>
      <w:r w:rsidR="000D6CD4">
        <w:rPr>
          <w:rFonts w:cs="Arial"/>
          <w:sz w:val="20"/>
          <w:lang w:eastAsia="cs-CZ"/>
        </w:rPr>
        <w:t>0</w:t>
      </w:r>
      <w:del w:id="29" w:author="Miruška Hrabčáková" w:date="2019-07-31T11:46:00Z">
        <w:r w:rsidR="00CC1210" w:rsidDel="00C90F13">
          <w:rPr>
            <w:rFonts w:cs="Arial"/>
            <w:sz w:val="20"/>
            <w:lang w:eastAsia="cs-CZ"/>
          </w:rPr>
          <w:delText>6</w:delText>
        </w:r>
      </w:del>
      <w:ins w:id="30" w:author="Miruška Hrabčáková" w:date="2019-07-31T11:46:00Z">
        <w:r w:rsidR="00C90F13">
          <w:rPr>
            <w:rFonts w:cs="Arial"/>
            <w:sz w:val="20"/>
            <w:lang w:eastAsia="cs-CZ"/>
          </w:rPr>
          <w:t>8</w:t>
        </w:r>
      </w:ins>
      <w:r w:rsidRPr="00E25071">
        <w:rPr>
          <w:rFonts w:cs="Arial"/>
          <w:sz w:val="20"/>
          <w:lang w:eastAsia="cs-CZ"/>
        </w:rPr>
        <w:t>. 201</w:t>
      </w:r>
      <w:r w:rsidR="000D6CD4">
        <w:rPr>
          <w:rFonts w:cs="Arial"/>
          <w:sz w:val="20"/>
          <w:lang w:eastAsia="cs-CZ"/>
        </w:rPr>
        <w:t>9</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64674012" w:rsidR="003E4CCB" w:rsidRDefault="003E4CCB" w:rsidP="003E4CCB">
      <w:pPr>
        <w:jc w:val="center"/>
        <w:rPr>
          <w:color w:val="001D58"/>
          <w:sz w:val="60"/>
        </w:rPr>
      </w:pPr>
      <w:r w:rsidRPr="00E25071">
        <w:rPr>
          <w:rFonts w:cs="Arial"/>
          <w:sz w:val="18"/>
          <w:lang w:eastAsia="cs-CZ"/>
        </w:rPr>
        <w:t xml:space="preserve">Verzia: </w:t>
      </w:r>
      <w:r w:rsidR="002539E1">
        <w:rPr>
          <w:rFonts w:cs="Arial"/>
          <w:sz w:val="18"/>
          <w:lang w:eastAsia="cs-CZ"/>
        </w:rPr>
        <w:t>5</w:t>
      </w:r>
      <w:r w:rsidRPr="00E25071">
        <w:rPr>
          <w:rFonts w:cs="Arial"/>
          <w:sz w:val="18"/>
          <w:lang w:eastAsia="cs-CZ"/>
        </w:rPr>
        <w:t>.</w:t>
      </w:r>
      <w:ins w:id="31" w:author="Miruška Hrabčáková" w:date="2019-07-24T14:18:00Z">
        <w:r w:rsidR="008C3031">
          <w:rPr>
            <w:rFonts w:cs="Arial"/>
            <w:sz w:val="18"/>
            <w:lang w:eastAsia="cs-CZ"/>
          </w:rPr>
          <w:t>5</w:t>
        </w:r>
      </w:ins>
      <w:del w:id="32" w:author="Miruška Hrabčáková" w:date="2019-07-24T14:18:00Z">
        <w:r w:rsidR="00CC1210">
          <w:rPr>
            <w:rFonts w:cs="Arial"/>
            <w:sz w:val="18"/>
            <w:lang w:eastAsia="cs-CZ"/>
          </w:rPr>
          <w:delText>4</w:delText>
        </w:r>
      </w:del>
      <w:r w:rsidRPr="00E25071">
        <w:rPr>
          <w:rFonts w:cs="Arial"/>
          <w:sz w:val="18"/>
          <w:lang w:eastAsia="cs-CZ"/>
        </w:rPr>
        <w:t xml:space="preserve">; platnosť od: </w:t>
      </w:r>
      <w:ins w:id="33" w:author="Miruška Hrabčáková" w:date="2019-07-24T14:18:00Z">
        <w:r w:rsidR="008C3031">
          <w:rPr>
            <w:rFonts w:cs="Arial"/>
            <w:sz w:val="18"/>
            <w:lang w:eastAsia="cs-CZ"/>
          </w:rPr>
          <w:t>0</w:t>
        </w:r>
      </w:ins>
      <w:r w:rsidR="00CC1210">
        <w:rPr>
          <w:rFonts w:cs="Arial"/>
          <w:sz w:val="18"/>
          <w:lang w:eastAsia="cs-CZ"/>
        </w:rPr>
        <w:t>1</w:t>
      </w:r>
      <w:del w:id="34" w:author="Miruška Hrabčáková" w:date="2019-07-24T14:18:00Z">
        <w:r w:rsidR="00CC1210" w:rsidDel="008C3031">
          <w:rPr>
            <w:rFonts w:cs="Arial"/>
            <w:sz w:val="18"/>
            <w:lang w:eastAsia="cs-CZ"/>
          </w:rPr>
          <w:delText>3</w:delText>
        </w:r>
      </w:del>
      <w:r w:rsidRPr="00E25071">
        <w:rPr>
          <w:rFonts w:cs="Arial"/>
          <w:sz w:val="18"/>
          <w:lang w:eastAsia="cs-CZ"/>
        </w:rPr>
        <w:t xml:space="preserve">. </w:t>
      </w:r>
      <w:r w:rsidR="000D6CD4">
        <w:rPr>
          <w:rFonts w:cs="Arial"/>
          <w:sz w:val="18"/>
          <w:lang w:eastAsia="cs-CZ"/>
        </w:rPr>
        <w:t>0</w:t>
      </w:r>
      <w:del w:id="35" w:author="Miruška Hrabčáková" w:date="2019-07-24T14:18:00Z">
        <w:r w:rsidR="00CC1210" w:rsidDel="008C3031">
          <w:rPr>
            <w:rFonts w:cs="Arial"/>
            <w:sz w:val="18"/>
            <w:lang w:eastAsia="cs-CZ"/>
          </w:rPr>
          <w:delText>6</w:delText>
        </w:r>
      </w:del>
      <w:ins w:id="36" w:author="Miruška Hrabčáková" w:date="2019-07-24T14:18:00Z">
        <w:r w:rsidR="008C3031">
          <w:rPr>
            <w:rFonts w:cs="Arial"/>
            <w:sz w:val="18"/>
            <w:lang w:eastAsia="cs-CZ"/>
          </w:rPr>
          <w:t>8</w:t>
        </w:r>
      </w:ins>
      <w:r w:rsidRPr="00E25071">
        <w:rPr>
          <w:rFonts w:cs="Arial"/>
          <w:sz w:val="18"/>
          <w:lang w:eastAsia="cs-CZ"/>
        </w:rPr>
        <w:t>. 201</w:t>
      </w:r>
      <w:r w:rsidR="000D6CD4">
        <w:rPr>
          <w:rFonts w:cs="Arial"/>
          <w:sz w:val="18"/>
          <w:lang w:eastAsia="cs-CZ"/>
        </w:rPr>
        <w:t>9</w:t>
      </w:r>
      <w:r w:rsidRPr="00E25071">
        <w:rPr>
          <w:rFonts w:cs="Arial"/>
          <w:sz w:val="18"/>
          <w:lang w:eastAsia="cs-CZ"/>
        </w:rPr>
        <w:t>, účinnosť od:</w:t>
      </w:r>
      <w:ins w:id="37" w:author="Miruška Hrabčáková" w:date="2019-07-24T14:18:00Z">
        <w:r w:rsidR="008C3031">
          <w:rPr>
            <w:rFonts w:cs="Arial"/>
            <w:sz w:val="18"/>
            <w:lang w:eastAsia="cs-CZ"/>
          </w:rPr>
          <w:t>0</w:t>
        </w:r>
      </w:ins>
      <w:r w:rsidR="00CC1210">
        <w:rPr>
          <w:rFonts w:cs="Arial"/>
          <w:sz w:val="18"/>
          <w:lang w:eastAsia="cs-CZ"/>
        </w:rPr>
        <w:t>1</w:t>
      </w:r>
      <w:del w:id="38" w:author="Miruška Hrabčáková" w:date="2019-07-24T14:18:00Z">
        <w:r w:rsidR="00CC1210" w:rsidDel="008C3031">
          <w:rPr>
            <w:rFonts w:cs="Arial"/>
            <w:sz w:val="18"/>
            <w:lang w:eastAsia="cs-CZ"/>
          </w:rPr>
          <w:delText>3</w:delText>
        </w:r>
      </w:del>
      <w:r w:rsidRPr="00E25071">
        <w:rPr>
          <w:rFonts w:cs="Arial"/>
          <w:sz w:val="18"/>
          <w:lang w:eastAsia="cs-CZ"/>
        </w:rPr>
        <w:t xml:space="preserve">. </w:t>
      </w:r>
      <w:r w:rsidR="000D6CD4">
        <w:rPr>
          <w:rFonts w:cs="Arial"/>
          <w:sz w:val="18"/>
          <w:lang w:eastAsia="cs-CZ"/>
        </w:rPr>
        <w:t>0</w:t>
      </w:r>
      <w:del w:id="39" w:author="Miruška Hrabčáková" w:date="2019-07-24T14:18:00Z">
        <w:r w:rsidR="00CC1210" w:rsidDel="008C3031">
          <w:rPr>
            <w:rFonts w:cs="Arial"/>
            <w:sz w:val="18"/>
            <w:lang w:eastAsia="cs-CZ"/>
          </w:rPr>
          <w:delText>6</w:delText>
        </w:r>
      </w:del>
      <w:ins w:id="40" w:author="Miruška Hrabčáková" w:date="2019-07-24T14:18:00Z">
        <w:r w:rsidR="008C3031">
          <w:rPr>
            <w:rFonts w:cs="Arial"/>
            <w:sz w:val="18"/>
            <w:lang w:eastAsia="cs-CZ"/>
          </w:rPr>
          <w:t>8</w:t>
        </w:r>
      </w:ins>
      <w:r w:rsidRPr="00E25071">
        <w:rPr>
          <w:rFonts w:cs="Arial"/>
          <w:sz w:val="18"/>
          <w:lang w:eastAsia="cs-CZ"/>
        </w:rPr>
        <w:t>. 201</w:t>
      </w:r>
      <w:r w:rsidR="000D6CD4">
        <w:rPr>
          <w:rFonts w:cs="Arial"/>
          <w:sz w:val="18"/>
          <w:lang w:eastAsia="cs-CZ"/>
        </w:rPr>
        <w:t>9</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41" w:name="_Toc410907843"/>
    <w:p w14:paraId="0A455F76" w14:textId="77777777" w:rsidR="006F425A" w:rsidRPr="00EB4F10" w:rsidRDefault="000C0542">
      <w:pPr>
        <w:pStyle w:val="Obsah1"/>
        <w:tabs>
          <w:tab w:val="left" w:pos="482"/>
          <w:tab w:val="right" w:leader="dot" w:pos="9060"/>
        </w:tabs>
        <w:rPr>
          <w:rFonts w:asciiTheme="minorHAnsi" w:eastAsiaTheme="minorEastAsia" w:hAnsiTheme="minorHAnsi" w:cstheme="minorBidi"/>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576173" w:history="1">
        <w:r w:rsidR="006F425A" w:rsidRPr="00EB4F10">
          <w:rPr>
            <w:rStyle w:val="Hypertextovprepojenie"/>
            <w:noProof/>
            <w:szCs w:val="19"/>
          </w:rPr>
          <w:t>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Úvod</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_Toc4576173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6</w:t>
        </w:r>
        <w:r w:rsidR="006F425A" w:rsidRPr="00EB4F10">
          <w:rPr>
            <w:noProof/>
            <w:webHidden/>
            <w:sz w:val="19"/>
            <w:szCs w:val="19"/>
          </w:rPr>
          <w:fldChar w:fldCharType="end"/>
        </w:r>
      </w:hyperlink>
    </w:p>
    <w:p w14:paraId="226BED70"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4" w:history="1">
        <w:r w:rsidR="006F425A" w:rsidRPr="00EB4F10">
          <w:rPr>
            <w:rStyle w:val="Hypertextovprepojenie"/>
            <w:noProof/>
            <w:szCs w:val="19"/>
          </w:rPr>
          <w:t>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Účinnosť príručky pre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_Toc4576174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6</w:t>
        </w:r>
        <w:r w:rsidR="006F425A" w:rsidRPr="00EB4F10">
          <w:rPr>
            <w:noProof/>
            <w:webHidden/>
            <w:sz w:val="19"/>
            <w:szCs w:val="19"/>
          </w:rPr>
          <w:fldChar w:fldCharType="end"/>
        </w:r>
      </w:hyperlink>
    </w:p>
    <w:p w14:paraId="2180A4AD"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5" w:history="1">
        <w:r w:rsidR="006F425A" w:rsidRPr="00EB4F10">
          <w:rPr>
            <w:rStyle w:val="Hypertextovprepojenie"/>
            <w:noProof/>
            <w:szCs w:val="19"/>
          </w:rPr>
          <w:t>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 xml:space="preserve">Cieľ príručky pre </w:t>
        </w:r>
        <w:r w:rsidR="006F425A" w:rsidRPr="00EB4F10">
          <w:rPr>
            <w:rStyle w:val="Hypertextovprepojenie"/>
            <w:noProof/>
            <w:szCs w:val="19"/>
          </w:rPr>
          <w:t>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_Toc4576175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6</w:t>
        </w:r>
        <w:r w:rsidR="006F425A" w:rsidRPr="00EB4F10">
          <w:rPr>
            <w:noProof/>
            <w:webHidden/>
            <w:sz w:val="19"/>
            <w:szCs w:val="19"/>
          </w:rPr>
          <w:fldChar w:fldCharType="end"/>
        </w:r>
      </w:hyperlink>
    </w:p>
    <w:p w14:paraId="5F3A4328"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6" w:history="1">
        <w:r w:rsidR="006F425A" w:rsidRPr="00EB4F10">
          <w:rPr>
            <w:rStyle w:val="Hypertextovprepojenie"/>
            <w:noProof/>
            <w:szCs w:val="19"/>
          </w:rPr>
          <w:t>1.3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Definícia pojmov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_Toc4576176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7</w:t>
        </w:r>
        <w:r w:rsidR="006F425A" w:rsidRPr="00EB4F10">
          <w:rPr>
            <w:noProof/>
            <w:webHidden/>
            <w:sz w:val="19"/>
            <w:szCs w:val="19"/>
          </w:rPr>
          <w:fldChar w:fldCharType="end"/>
        </w:r>
      </w:hyperlink>
    </w:p>
    <w:p w14:paraId="592F4C37"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7" w:history="1">
        <w:r w:rsidR="006F425A" w:rsidRPr="00EB4F10">
          <w:rPr>
            <w:rStyle w:val="Hypertextovprepojenie"/>
            <w:noProof/>
            <w:szCs w:val="19"/>
          </w:rPr>
          <w:t>1.4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Použité skratky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_Toc4576177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17</w:t>
        </w:r>
        <w:r w:rsidR="006F425A" w:rsidRPr="00EB4F10">
          <w:rPr>
            <w:noProof/>
            <w:webHidden/>
            <w:sz w:val="19"/>
            <w:szCs w:val="19"/>
          </w:rPr>
          <w:fldChar w:fldCharType="end"/>
        </w:r>
      </w:hyperlink>
    </w:p>
    <w:p w14:paraId="068BCF66"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8" w:history="1">
        <w:r w:rsidR="006F425A" w:rsidRPr="00EB4F10">
          <w:rPr>
            <w:rStyle w:val="Hypertextovprepojenie"/>
            <w:noProof/>
            <w:szCs w:val="19"/>
          </w:rPr>
          <w:t>1.5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Legislatíva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_Toc4576178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19</w:t>
        </w:r>
        <w:r w:rsidR="006F425A" w:rsidRPr="00EB4F10">
          <w:rPr>
            <w:noProof/>
            <w:webHidden/>
            <w:sz w:val="19"/>
            <w:szCs w:val="19"/>
          </w:rPr>
          <w:fldChar w:fldCharType="end"/>
        </w:r>
      </w:hyperlink>
    </w:p>
    <w:p w14:paraId="3CA0215F" w14:textId="77777777" w:rsidR="006F425A" w:rsidRPr="00EB4F10" w:rsidRDefault="00801B86">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179" w:history="1">
        <w:r w:rsidR="006F425A" w:rsidRPr="00EB4F10">
          <w:rPr>
            <w:rStyle w:val="Hypertextovprepojenie"/>
            <w:noProof/>
            <w:szCs w:val="19"/>
          </w:rPr>
          <w:t>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Realizácia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_Toc4576179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20</w:t>
        </w:r>
        <w:r w:rsidR="006F425A" w:rsidRPr="00EB4F10">
          <w:rPr>
            <w:noProof/>
            <w:webHidden/>
            <w:sz w:val="19"/>
            <w:szCs w:val="19"/>
          </w:rPr>
          <w:fldChar w:fldCharType="end"/>
        </w:r>
      </w:hyperlink>
    </w:p>
    <w:p w14:paraId="662CFE85"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0" w:history="1">
        <w:r w:rsidR="006F425A" w:rsidRPr="00EB4F10">
          <w:rPr>
            <w:rStyle w:val="Hypertextovprepojenie"/>
            <w:noProof/>
            <w:szCs w:val="19"/>
          </w:rPr>
          <w:t>2.1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 k realizácii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_Toc4576180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20</w:t>
        </w:r>
        <w:r w:rsidR="006F425A" w:rsidRPr="00EB4F10">
          <w:rPr>
            <w:noProof/>
            <w:webHidden/>
            <w:sz w:val="19"/>
            <w:szCs w:val="19"/>
          </w:rPr>
          <w:fldChar w:fldCharType="end"/>
        </w:r>
      </w:hyperlink>
    </w:p>
    <w:p w14:paraId="672D1951"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81" w:history="1">
        <w:r w:rsidR="006F425A" w:rsidRPr="00EB4F10">
          <w:rPr>
            <w:rStyle w:val="Hypertextovprepojenie"/>
            <w:noProof/>
            <w:szCs w:val="19"/>
          </w:rPr>
          <w:t>2.1.1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_Toc4576181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20</w:t>
        </w:r>
        <w:r w:rsidR="006F425A" w:rsidRPr="00EB4F10">
          <w:rPr>
            <w:noProof/>
            <w:webHidden/>
            <w:sz w:val="19"/>
            <w:szCs w:val="19"/>
          </w:rPr>
          <w:fldChar w:fldCharType="end"/>
        </w:r>
      </w:hyperlink>
    </w:p>
    <w:p w14:paraId="483132EF"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82" w:history="1">
        <w:r w:rsidR="006F425A" w:rsidRPr="00EB4F10">
          <w:rPr>
            <w:rStyle w:val="Hypertextovprepojenie"/>
            <w:noProof/>
            <w:szCs w:val="19"/>
          </w:rPr>
          <w:t>2.1.2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Na čo nezabudnúť po podpise zmluvy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_Toc4576182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20</w:t>
        </w:r>
        <w:r w:rsidR="006F425A" w:rsidRPr="00EB4F10">
          <w:rPr>
            <w:noProof/>
            <w:webHidden/>
            <w:sz w:val="19"/>
            <w:szCs w:val="19"/>
          </w:rPr>
          <w:fldChar w:fldCharType="end"/>
        </w:r>
      </w:hyperlink>
    </w:p>
    <w:p w14:paraId="227BD3FE"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3" w:history="1">
        <w:r w:rsidR="006F425A" w:rsidRPr="00EB4F10">
          <w:rPr>
            <w:rStyle w:val="Hypertextovprepojenie"/>
            <w:noProof/>
            <w:szCs w:val="19"/>
          </w:rPr>
          <w:t>2.2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Monitorovanie projektu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_Toc4576183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23</w:t>
        </w:r>
        <w:r w:rsidR="006F425A" w:rsidRPr="00EB4F10">
          <w:rPr>
            <w:noProof/>
            <w:webHidden/>
            <w:sz w:val="19"/>
            <w:szCs w:val="19"/>
          </w:rPr>
          <w:fldChar w:fldCharType="end"/>
        </w:r>
      </w:hyperlink>
    </w:p>
    <w:p w14:paraId="03807099"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4" w:history="1">
        <w:r w:rsidR="006F425A" w:rsidRPr="00EB4F10">
          <w:rPr>
            <w:rStyle w:val="Hypertextovprepojenie"/>
            <w:noProof/>
            <w:szCs w:val="19"/>
          </w:rPr>
          <w:t>2.3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Zmena zmluvy o NFP</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_Toc4576184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27</w:t>
        </w:r>
        <w:r w:rsidR="006F425A" w:rsidRPr="00EB4F10">
          <w:rPr>
            <w:noProof/>
            <w:webHidden/>
            <w:sz w:val="19"/>
            <w:szCs w:val="19"/>
          </w:rPr>
          <w:fldChar w:fldCharType="end"/>
        </w:r>
      </w:hyperlink>
    </w:p>
    <w:p w14:paraId="716C4F55"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85" w:history="1">
        <w:r w:rsidR="006F425A" w:rsidRPr="00EB4F10">
          <w:rPr>
            <w:rStyle w:val="Hypertextovprepojenie"/>
            <w:noProof/>
            <w:szCs w:val="19"/>
          </w:rPr>
          <w:t>2.3.1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Charakter zmien a spôsob posudzovania zmien</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_Toc4576185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27</w:t>
        </w:r>
        <w:r w:rsidR="006F425A" w:rsidRPr="00EB4F10">
          <w:rPr>
            <w:noProof/>
            <w:webHidden/>
            <w:sz w:val="19"/>
            <w:szCs w:val="19"/>
          </w:rPr>
          <w:fldChar w:fldCharType="end"/>
        </w:r>
      </w:hyperlink>
    </w:p>
    <w:p w14:paraId="632C6118"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86" w:history="1">
        <w:r w:rsidR="006F425A" w:rsidRPr="00EB4F10">
          <w:rPr>
            <w:rStyle w:val="Hypertextovprepojenie"/>
            <w:noProof/>
            <w:szCs w:val="19"/>
          </w:rPr>
          <w:t>2.3.2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Administrácia zmenového konania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_Toc4576186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29</w:t>
        </w:r>
        <w:r w:rsidR="006F425A" w:rsidRPr="00EB4F10">
          <w:rPr>
            <w:noProof/>
            <w:webHidden/>
            <w:sz w:val="19"/>
            <w:szCs w:val="19"/>
          </w:rPr>
          <w:fldChar w:fldCharType="end"/>
        </w:r>
      </w:hyperlink>
    </w:p>
    <w:p w14:paraId="3895C13E"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87" w:history="1">
        <w:r w:rsidR="006F425A" w:rsidRPr="00EB4F10">
          <w:rPr>
            <w:rStyle w:val="Hypertextovprepojenie"/>
            <w:noProof/>
            <w:szCs w:val="19"/>
          </w:rPr>
          <w:t>2.3.3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Ukončenie zmluvného vzťahu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_Toc4576187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31</w:t>
        </w:r>
        <w:r w:rsidR="006F425A" w:rsidRPr="00EB4F10">
          <w:rPr>
            <w:noProof/>
            <w:webHidden/>
            <w:sz w:val="19"/>
            <w:szCs w:val="19"/>
          </w:rPr>
          <w:fldChar w:fldCharType="end"/>
        </w:r>
      </w:hyperlink>
    </w:p>
    <w:p w14:paraId="64233419"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8" w:history="1">
        <w:r w:rsidR="006F425A" w:rsidRPr="00EB4F10">
          <w:rPr>
            <w:rStyle w:val="Hypertextovprepojenie"/>
            <w:noProof/>
            <w:szCs w:val="19"/>
          </w:rPr>
          <w:t>2.4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Finančné riadenie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_Toc4576188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32</w:t>
        </w:r>
        <w:r w:rsidR="006F425A" w:rsidRPr="00EB4F10">
          <w:rPr>
            <w:noProof/>
            <w:webHidden/>
            <w:sz w:val="19"/>
            <w:szCs w:val="19"/>
          </w:rPr>
          <w:fldChar w:fldCharType="end"/>
        </w:r>
      </w:hyperlink>
    </w:p>
    <w:p w14:paraId="35929559"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89" w:history="1">
        <w:r w:rsidR="006F425A" w:rsidRPr="00EB4F10">
          <w:rPr>
            <w:rStyle w:val="Hypertextovprepojenie"/>
            <w:noProof/>
            <w:szCs w:val="19"/>
          </w:rPr>
          <w:t>2.4.1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Vedenie účtovníctva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_Toc4576189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32</w:t>
        </w:r>
        <w:r w:rsidR="006F425A" w:rsidRPr="00EB4F10">
          <w:rPr>
            <w:noProof/>
            <w:webHidden/>
            <w:sz w:val="19"/>
            <w:szCs w:val="19"/>
          </w:rPr>
          <w:fldChar w:fldCharType="end"/>
        </w:r>
      </w:hyperlink>
    </w:p>
    <w:p w14:paraId="5378513F"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90" w:history="1">
        <w:r w:rsidR="006F425A" w:rsidRPr="00EB4F10">
          <w:rPr>
            <w:rStyle w:val="Hypertextovprepojenie"/>
            <w:noProof/>
            <w:szCs w:val="19"/>
          </w:rPr>
          <w:t>2.4.2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Účty a platby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_Toc4576190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33</w:t>
        </w:r>
        <w:r w:rsidR="006F425A" w:rsidRPr="00EB4F10">
          <w:rPr>
            <w:noProof/>
            <w:webHidden/>
            <w:sz w:val="19"/>
            <w:szCs w:val="19"/>
          </w:rPr>
          <w:fldChar w:fldCharType="end"/>
        </w:r>
      </w:hyperlink>
    </w:p>
    <w:p w14:paraId="49D1B687"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91" w:history="1">
        <w:r w:rsidR="006F425A" w:rsidRPr="00EB4F10">
          <w:rPr>
            <w:rStyle w:val="Hypertextovprepojenie"/>
            <w:noProof/>
            <w:szCs w:val="19"/>
          </w:rPr>
          <w:t>2.4.3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Oprávnenosť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_Toc4576191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37</w:t>
        </w:r>
        <w:r w:rsidR="006F425A" w:rsidRPr="00EB4F10">
          <w:rPr>
            <w:noProof/>
            <w:webHidden/>
            <w:sz w:val="19"/>
            <w:szCs w:val="19"/>
          </w:rPr>
          <w:fldChar w:fldCharType="end"/>
        </w:r>
      </w:hyperlink>
    </w:p>
    <w:p w14:paraId="0D542E51"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92" w:history="1">
        <w:r w:rsidR="006F425A" w:rsidRPr="00EB4F10">
          <w:rPr>
            <w:rStyle w:val="Hypertextovprepojenie"/>
            <w:noProof/>
            <w:szCs w:val="19"/>
          </w:rPr>
          <w:t>2.4.4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Postupy pri žiadosti o platbu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_Toc4576192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62</w:t>
        </w:r>
        <w:r w:rsidR="006F425A" w:rsidRPr="00EB4F10">
          <w:rPr>
            <w:noProof/>
            <w:webHidden/>
            <w:sz w:val="19"/>
            <w:szCs w:val="19"/>
          </w:rPr>
          <w:fldChar w:fldCharType="end"/>
        </w:r>
      </w:hyperlink>
    </w:p>
    <w:p w14:paraId="718181A9"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93" w:history="1">
        <w:r w:rsidR="006F425A" w:rsidRPr="00EB4F10">
          <w:rPr>
            <w:rStyle w:val="Hypertextovprepojenie"/>
            <w:noProof/>
            <w:szCs w:val="19"/>
          </w:rPr>
          <w:t>2.4.5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Špe</w:t>
        </w:r>
        <w:r w:rsidR="006F425A" w:rsidRPr="00EB4F10">
          <w:rPr>
            <w:rStyle w:val="Hypertextovprepojenie"/>
            <w:noProof/>
            <w:szCs w:val="19"/>
          </w:rPr>
          <w:t>cifiká jednotlivých systémov financovania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_Toc4576193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63</w:t>
        </w:r>
        <w:r w:rsidR="006F425A" w:rsidRPr="00EB4F10">
          <w:rPr>
            <w:noProof/>
            <w:webHidden/>
            <w:sz w:val="19"/>
            <w:szCs w:val="19"/>
          </w:rPr>
          <w:fldChar w:fldCharType="end"/>
        </w:r>
      </w:hyperlink>
    </w:p>
    <w:p w14:paraId="10581EFE"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94" w:history="1">
        <w:r w:rsidR="006F425A" w:rsidRPr="00EB4F10">
          <w:rPr>
            <w:rStyle w:val="Hypertextovprepojenie"/>
            <w:noProof/>
            <w:szCs w:val="19"/>
            <w:lang w:eastAsia="cs-CZ"/>
          </w:rPr>
          <w:t>2.4.6</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caps/>
            <w:noProof/>
            <w:szCs w:val="19"/>
            <w:lang w:eastAsia="cs-CZ"/>
          </w:rPr>
          <w:t>Ú</w:t>
        </w:r>
        <w:r w:rsidR="006F425A" w:rsidRPr="00EB4F10">
          <w:rPr>
            <w:rStyle w:val="Hypertextovprepojenie"/>
            <w:noProof/>
            <w:szCs w:val="19"/>
            <w:lang w:eastAsia="cs-CZ"/>
          </w:rPr>
          <w:t>čtovné doklady a ich 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_Toc4576194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71</w:t>
        </w:r>
        <w:r w:rsidR="006F425A" w:rsidRPr="00EB4F10">
          <w:rPr>
            <w:noProof/>
            <w:webHidden/>
            <w:sz w:val="19"/>
            <w:szCs w:val="19"/>
          </w:rPr>
          <w:fldChar w:fldCharType="end"/>
        </w:r>
      </w:hyperlink>
    </w:p>
    <w:p w14:paraId="1FA9ADA6"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95" w:history="1">
        <w:r w:rsidR="006F425A" w:rsidRPr="00EB4F10">
          <w:rPr>
            <w:rStyle w:val="Hypertextovprepojenie"/>
            <w:noProof/>
            <w:szCs w:val="19"/>
          </w:rPr>
          <w:t>2.4.7</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Nezrovnalosti a vysporiadanie finančných vzťahov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_Toc4576195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86</w:t>
        </w:r>
        <w:r w:rsidR="006F425A" w:rsidRPr="00EB4F10">
          <w:rPr>
            <w:noProof/>
            <w:webHidden/>
            <w:sz w:val="19"/>
            <w:szCs w:val="19"/>
          </w:rPr>
          <w:fldChar w:fldCharType="end"/>
        </w:r>
      </w:hyperlink>
    </w:p>
    <w:p w14:paraId="4B7775B2"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96" w:history="1">
        <w:r w:rsidR="006F425A" w:rsidRPr="00EB4F10">
          <w:rPr>
            <w:rStyle w:val="Hypertextovprepojenie"/>
            <w:noProof/>
            <w:szCs w:val="19"/>
          </w:rPr>
          <w:t>2.5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Verejné obstarávanie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_Toc4576196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91</w:t>
        </w:r>
        <w:r w:rsidR="006F425A" w:rsidRPr="00EB4F10">
          <w:rPr>
            <w:noProof/>
            <w:webHidden/>
            <w:sz w:val="19"/>
            <w:szCs w:val="19"/>
          </w:rPr>
          <w:fldChar w:fldCharType="end"/>
        </w:r>
      </w:hyperlink>
    </w:p>
    <w:p w14:paraId="40EB16F0"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97" w:history="1">
        <w:r w:rsidR="006F425A" w:rsidRPr="00EB4F10">
          <w:rPr>
            <w:rStyle w:val="Hypertextovprepojenie"/>
            <w:rFonts w:cs="Arial"/>
            <w:noProof/>
            <w:szCs w:val="19"/>
          </w:rPr>
          <w:t>2.5.1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rFonts w:cs="Arial"/>
            <w:noProof/>
            <w:szCs w:val="19"/>
          </w:rPr>
          <w:t>Plán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_Toc4576197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92</w:t>
        </w:r>
        <w:r w:rsidR="006F425A" w:rsidRPr="00EB4F10">
          <w:rPr>
            <w:noProof/>
            <w:webHidden/>
            <w:sz w:val="19"/>
            <w:szCs w:val="19"/>
          </w:rPr>
          <w:fldChar w:fldCharType="end"/>
        </w:r>
      </w:hyperlink>
    </w:p>
    <w:p w14:paraId="15DBD6E6"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98" w:history="1">
        <w:r w:rsidR="006F425A" w:rsidRPr="00EB4F10">
          <w:rPr>
            <w:rStyle w:val="Hypertextovprepojenie"/>
            <w:noProof/>
            <w:szCs w:val="19"/>
          </w:rPr>
          <w:t>2.5.2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Predpokladaná hodnota zákazky (PHZ)</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_Toc4576198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92</w:t>
        </w:r>
        <w:r w:rsidR="006F425A" w:rsidRPr="00EB4F10">
          <w:rPr>
            <w:noProof/>
            <w:webHidden/>
            <w:sz w:val="19"/>
            <w:szCs w:val="19"/>
          </w:rPr>
          <w:fldChar w:fldCharType="end"/>
        </w:r>
      </w:hyperlink>
    </w:p>
    <w:p w14:paraId="2DCFE3A3"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199" w:history="1">
        <w:r w:rsidR="006F425A" w:rsidRPr="00EB4F10">
          <w:rPr>
            <w:rStyle w:val="Hypertextovprepojenie"/>
            <w:noProof/>
            <w:szCs w:val="19"/>
          </w:rPr>
          <w:t>2.5.3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Povinnosť uzatvoriť zmluvu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_Toc4576199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94</w:t>
        </w:r>
        <w:r w:rsidR="006F425A" w:rsidRPr="00EB4F10">
          <w:rPr>
            <w:noProof/>
            <w:webHidden/>
            <w:sz w:val="19"/>
            <w:szCs w:val="19"/>
          </w:rPr>
          <w:fldChar w:fldCharType="end"/>
        </w:r>
      </w:hyperlink>
    </w:p>
    <w:p w14:paraId="1B5CB2E4"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200" w:history="1">
        <w:r w:rsidR="006F425A" w:rsidRPr="00EB4F10">
          <w:rPr>
            <w:rStyle w:val="Hypertextovprepojenie"/>
            <w:noProof/>
            <w:szCs w:val="19"/>
          </w:rPr>
          <w:t>2.5.4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limity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_Toc4576200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94</w:t>
        </w:r>
        <w:r w:rsidR="006F425A" w:rsidRPr="00EB4F10">
          <w:rPr>
            <w:noProof/>
            <w:webHidden/>
            <w:sz w:val="19"/>
            <w:szCs w:val="19"/>
          </w:rPr>
          <w:fldChar w:fldCharType="end"/>
        </w:r>
      </w:hyperlink>
    </w:p>
    <w:p w14:paraId="4E47A407"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201" w:history="1">
        <w:r w:rsidR="006F425A" w:rsidRPr="00EB4F10">
          <w:rPr>
            <w:rStyle w:val="Hypertextovprepojenie"/>
            <w:noProof/>
            <w:szCs w:val="19"/>
          </w:rPr>
          <w:t>2.5.5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Všeobecné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_Toc4576201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95</w:t>
        </w:r>
        <w:r w:rsidR="006F425A" w:rsidRPr="00EB4F10">
          <w:rPr>
            <w:noProof/>
            <w:webHidden/>
            <w:sz w:val="19"/>
            <w:szCs w:val="19"/>
          </w:rPr>
          <w:fldChar w:fldCharType="end"/>
        </w:r>
      </w:hyperlink>
    </w:p>
    <w:p w14:paraId="2D6C7A29"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202" w:history="1">
        <w:r w:rsidR="006F425A" w:rsidRPr="00EB4F10">
          <w:rPr>
            <w:rStyle w:val="Hypertextovprepojenie"/>
            <w:noProof/>
            <w:szCs w:val="19"/>
          </w:rPr>
          <w:t>2.5.6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Typy kontroly VO</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_Toc4576202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101</w:t>
        </w:r>
        <w:r w:rsidR="006F425A" w:rsidRPr="00EB4F10">
          <w:rPr>
            <w:noProof/>
            <w:webHidden/>
            <w:sz w:val="19"/>
            <w:szCs w:val="19"/>
          </w:rPr>
          <w:fldChar w:fldCharType="end"/>
        </w:r>
      </w:hyperlink>
    </w:p>
    <w:p w14:paraId="359733AA"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203" w:history="1">
        <w:r w:rsidR="006F425A" w:rsidRPr="00EB4F10">
          <w:rPr>
            <w:rStyle w:val="Hypertextovprepojenie"/>
            <w:noProof/>
            <w:szCs w:val="19"/>
          </w:rPr>
          <w:t>2.5.7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opravy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_Toc4576203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121</w:t>
        </w:r>
        <w:r w:rsidR="006F425A" w:rsidRPr="00EB4F10">
          <w:rPr>
            <w:noProof/>
            <w:webHidden/>
            <w:sz w:val="19"/>
            <w:szCs w:val="19"/>
          </w:rPr>
          <w:fldChar w:fldCharType="end"/>
        </w:r>
      </w:hyperlink>
    </w:p>
    <w:p w14:paraId="04A5C027"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204" w:history="1">
        <w:r w:rsidR="006F425A" w:rsidRPr="00EB4F10">
          <w:rPr>
            <w:rStyle w:val="Hypertextovprepojenie"/>
            <w:noProof/>
            <w:szCs w:val="19"/>
          </w:rPr>
          <w:t>2.5.8</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Postupy vo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_Toc4576204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126</w:t>
        </w:r>
        <w:r w:rsidR="006F425A" w:rsidRPr="00EB4F10">
          <w:rPr>
            <w:noProof/>
            <w:webHidden/>
            <w:sz w:val="19"/>
            <w:szCs w:val="19"/>
          </w:rPr>
          <w:fldChar w:fldCharType="end"/>
        </w:r>
      </w:hyperlink>
    </w:p>
    <w:p w14:paraId="65C93EE7"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205" w:history="1">
        <w:r w:rsidR="006F425A" w:rsidRPr="00EB4F10">
          <w:rPr>
            <w:rStyle w:val="Hypertextovprepojenie"/>
            <w:noProof/>
            <w:szCs w:val="19"/>
          </w:rPr>
          <w:t>2.5.9</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Zákazky nespadajúce pod zákon 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_Toc4576205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134</w:t>
        </w:r>
        <w:r w:rsidR="006F425A" w:rsidRPr="00EB4F10">
          <w:rPr>
            <w:noProof/>
            <w:webHidden/>
            <w:sz w:val="19"/>
            <w:szCs w:val="19"/>
          </w:rPr>
          <w:fldChar w:fldCharType="end"/>
        </w:r>
      </w:hyperlink>
    </w:p>
    <w:p w14:paraId="747F2099" w14:textId="77777777" w:rsidR="006F425A" w:rsidRPr="00EB4F10" w:rsidRDefault="00801B86">
      <w:pPr>
        <w:pStyle w:val="Obsah3"/>
        <w:rPr>
          <w:rFonts w:asciiTheme="minorHAnsi" w:eastAsiaTheme="minorEastAsia" w:hAnsiTheme="minorHAnsi" w:cstheme="minorBidi"/>
          <w:noProof/>
          <w:sz w:val="19"/>
          <w:szCs w:val="19"/>
          <w:lang w:eastAsia="sk-SK"/>
        </w:rPr>
      </w:pPr>
      <w:hyperlink w:anchor="_Toc4576206" w:history="1">
        <w:r w:rsidR="006F425A" w:rsidRPr="00EB4F10">
          <w:rPr>
            <w:rStyle w:val="Hypertextovprepojenie"/>
            <w:noProof/>
            <w:szCs w:val="19"/>
          </w:rPr>
          <w:t>2.5.10</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Konflikt záujmov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_Toc4576206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146</w:t>
        </w:r>
        <w:r w:rsidR="006F425A" w:rsidRPr="00EB4F10">
          <w:rPr>
            <w:noProof/>
            <w:webHidden/>
            <w:sz w:val="19"/>
            <w:szCs w:val="19"/>
          </w:rPr>
          <w:fldChar w:fldCharType="end"/>
        </w:r>
      </w:hyperlink>
    </w:p>
    <w:p w14:paraId="4C127103"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07" w:history="1">
        <w:r w:rsidR="006F425A" w:rsidRPr="00EB4F10">
          <w:rPr>
            <w:rStyle w:val="Hypertextovprepojenie"/>
            <w:noProof/>
            <w:szCs w:val="19"/>
          </w:rPr>
          <w:t>2.6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Informačný systém (ITMS2014+)</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_Toc4576207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152</w:t>
        </w:r>
        <w:r w:rsidR="006F425A" w:rsidRPr="00EB4F10">
          <w:rPr>
            <w:noProof/>
            <w:webHidden/>
            <w:sz w:val="19"/>
            <w:szCs w:val="19"/>
          </w:rPr>
          <w:fldChar w:fldCharType="end"/>
        </w:r>
      </w:hyperlink>
    </w:p>
    <w:p w14:paraId="7A865B6D"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08" w:history="1">
        <w:r w:rsidR="006F425A" w:rsidRPr="00EB4F10">
          <w:rPr>
            <w:rStyle w:val="Hypertextovprepojenie"/>
            <w:noProof/>
            <w:szCs w:val="19"/>
          </w:rPr>
          <w:t>2.7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Informovanie a komunikácia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_Toc4576208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152</w:t>
        </w:r>
        <w:r w:rsidR="006F425A" w:rsidRPr="00EB4F10">
          <w:rPr>
            <w:noProof/>
            <w:webHidden/>
            <w:sz w:val="19"/>
            <w:szCs w:val="19"/>
          </w:rPr>
          <w:fldChar w:fldCharType="end"/>
        </w:r>
      </w:hyperlink>
    </w:p>
    <w:p w14:paraId="0F6E4E8D" w14:textId="77777777" w:rsidR="006F425A" w:rsidRPr="00EB4F10" w:rsidRDefault="00801B86">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09" w:history="1">
        <w:r w:rsidR="006F425A" w:rsidRPr="00EB4F10">
          <w:rPr>
            <w:rStyle w:val="Hypertextovprepojenie"/>
            <w:noProof/>
            <w:szCs w:val="19"/>
          </w:rPr>
          <w:t>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Kontrola a overovanie oprávnenosti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_Toc4576209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155</w:t>
        </w:r>
        <w:r w:rsidR="006F425A" w:rsidRPr="00EB4F10">
          <w:rPr>
            <w:noProof/>
            <w:webHidden/>
            <w:sz w:val="19"/>
            <w:szCs w:val="19"/>
          </w:rPr>
          <w:fldChar w:fldCharType="end"/>
        </w:r>
      </w:hyperlink>
    </w:p>
    <w:p w14:paraId="15C824B5"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10" w:history="1">
        <w:r w:rsidR="006F425A" w:rsidRPr="00EB4F10">
          <w:rPr>
            <w:rStyle w:val="Hypertextovprepojenie"/>
            <w:noProof/>
            <w:szCs w:val="19"/>
          </w:rPr>
          <w:t>3.1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Administratívna finančná kontrola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_Toc4576210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155</w:t>
        </w:r>
        <w:r w:rsidR="006F425A" w:rsidRPr="00EB4F10">
          <w:rPr>
            <w:noProof/>
            <w:webHidden/>
            <w:sz w:val="19"/>
            <w:szCs w:val="19"/>
          </w:rPr>
          <w:fldChar w:fldCharType="end"/>
        </w:r>
      </w:hyperlink>
    </w:p>
    <w:p w14:paraId="3A34F10C" w14:textId="77777777" w:rsidR="006F425A" w:rsidRPr="00EB4F10" w:rsidRDefault="00801B86">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11" w:history="1">
        <w:r w:rsidR="006F425A" w:rsidRPr="00EB4F10">
          <w:rPr>
            <w:rStyle w:val="Hypertextovprepojenie"/>
            <w:noProof/>
            <w:szCs w:val="19"/>
          </w:rPr>
          <w:t>3.2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Finančná kontrola na mieste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_Toc4576211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158</w:t>
        </w:r>
        <w:r w:rsidR="006F425A" w:rsidRPr="00EB4F10">
          <w:rPr>
            <w:noProof/>
            <w:webHidden/>
            <w:sz w:val="19"/>
            <w:szCs w:val="19"/>
          </w:rPr>
          <w:fldChar w:fldCharType="end"/>
        </w:r>
      </w:hyperlink>
    </w:p>
    <w:p w14:paraId="1C10232B" w14:textId="77777777" w:rsidR="006F425A" w:rsidRPr="00EB4F10" w:rsidRDefault="00801B86">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12" w:history="1">
        <w:r w:rsidR="006F425A" w:rsidRPr="00EB4F10">
          <w:rPr>
            <w:rStyle w:val="Hypertextovprepojenie"/>
            <w:noProof/>
            <w:szCs w:val="19"/>
          </w:rPr>
          <w:t>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Prechodné a záverečné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_Toc4576212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165</w:t>
        </w:r>
        <w:r w:rsidR="006F425A" w:rsidRPr="00EB4F10">
          <w:rPr>
            <w:noProof/>
            <w:webHidden/>
            <w:sz w:val="19"/>
            <w:szCs w:val="19"/>
          </w:rPr>
          <w:fldChar w:fldCharType="end"/>
        </w:r>
      </w:hyperlink>
    </w:p>
    <w:p w14:paraId="3221D8E0" w14:textId="77777777" w:rsidR="006F425A" w:rsidRPr="00EB4F10" w:rsidRDefault="00801B86">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13" w:history="1">
        <w:r w:rsidR="006F425A" w:rsidRPr="00EB4F10">
          <w:rPr>
            <w:rStyle w:val="Hypertextovprepojenie"/>
            <w:noProof/>
            <w:szCs w:val="19"/>
          </w:rPr>
          <w:t>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_Toc4576213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166</w:t>
        </w:r>
        <w:r w:rsidR="006F425A" w:rsidRPr="00EB4F10">
          <w:rPr>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42" w:name="_Toc440372853"/>
      <w:bookmarkStart w:id="43" w:name="_Toc4576173"/>
      <w:r w:rsidRPr="0073389C">
        <w:rPr>
          <w:rFonts w:ascii="Arial" w:hAnsi="Arial"/>
          <w:lang w:val="sk-SK"/>
        </w:rPr>
        <w:t>Úvod</w:t>
      </w:r>
      <w:bookmarkEnd w:id="41"/>
      <w:bookmarkEnd w:id="42"/>
      <w:bookmarkEnd w:id="43"/>
    </w:p>
    <w:p w14:paraId="7A55CDA3" w14:textId="77777777" w:rsidR="00AE5A8F" w:rsidRPr="0073389C" w:rsidRDefault="00AE5A8F" w:rsidP="009F56AB">
      <w:pPr>
        <w:pStyle w:val="Nadpis2"/>
        <w:spacing w:line="288" w:lineRule="auto"/>
        <w:jc w:val="both"/>
        <w:rPr>
          <w:lang w:val="sk-SK"/>
        </w:rPr>
      </w:pPr>
      <w:bookmarkStart w:id="44" w:name="_Toc410907844"/>
      <w:r w:rsidRPr="0073389C">
        <w:rPr>
          <w:lang w:val="sk-SK"/>
        </w:rPr>
        <w:t xml:space="preserve"> </w:t>
      </w:r>
      <w:bookmarkStart w:id="45" w:name="_Toc440372854"/>
      <w:bookmarkStart w:id="46" w:name="_Toc4576174"/>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4"/>
      <w:r w:rsidR="00A028FD" w:rsidRPr="0073389C">
        <w:rPr>
          <w:lang w:val="sk-SK"/>
        </w:rPr>
        <w:t xml:space="preserve"> pre p</w:t>
      </w:r>
      <w:r w:rsidR="001917F5" w:rsidRPr="0073389C">
        <w:rPr>
          <w:lang w:val="sk-SK"/>
        </w:rPr>
        <w:t>rijímateľa</w:t>
      </w:r>
      <w:bookmarkEnd w:id="45"/>
      <w:bookmarkEnd w:id="46"/>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3B9F53E5"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w:t>
      </w:r>
      <w:r w:rsidR="00AE5A8F" w:rsidRPr="0073389C">
        <w:rPr>
          <w:rFonts w:ascii="Arial" w:hAnsi="Arial" w:cs="Arial"/>
          <w:sz w:val="19"/>
          <w:szCs w:val="19"/>
          <w:lang w:val="sk-SK"/>
        </w:rPr>
        <w:lastRenderedPageBreak/>
        <w:t xml:space="preserve">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3DDEAF8A" w14:textId="6229F5D0" w:rsidR="00A67256" w:rsidRPr="0073389C" w:rsidRDefault="00A67256" w:rsidP="007B5322">
      <w:pPr>
        <w:spacing w:before="120" w:after="120" w:line="288" w:lineRule="auto"/>
        <w:jc w:val="both"/>
      </w:pPr>
      <w:r w:rsidRPr="00A67256">
        <w:t>Ak poskytovateľ nezapracuje zmeny vyplývajúce z úprav kapitoly vzťahujúcej sa na verejné obstarávanie a obstarávanie aktuálnej verzie SR EŠIF, resp. vzorov formulárov a metodických pokynov CKO týkajúcich sa VO a obstarávania do svojej príručky v lehote 30 pracovných dní od ich účinnosti, je žiadateľ/prijímateľ oprávnený postupovať podľa aktuálnej verzie SR EŠIF, resp. vzorov formulárov a metodických pokynov CKO týkajúcich sa VO a obstarávania, ktoré sú platné a účinné.</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47" w:name="_Toc410907845"/>
      <w:bookmarkStart w:id="48" w:name="_Toc440372855"/>
      <w:bookmarkStart w:id="49" w:name="_Toc4576175"/>
      <w:r w:rsidRPr="0073389C">
        <w:rPr>
          <w:lang w:val="sk-SK"/>
        </w:rPr>
        <w:t>Cieľ príručky pre prijímateľa</w:t>
      </w:r>
      <w:bookmarkEnd w:id="47"/>
      <w:bookmarkEnd w:id="48"/>
      <w:bookmarkEnd w:id="4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w:t>
      </w:r>
      <w:r w:rsidRPr="0073389C">
        <w:lastRenderedPageBreak/>
        <w:t>ebné. Tieto upozornenia sú taktiež graficky vyznačené pre ľahšiu prehľadnosť.</w:t>
      </w:r>
    </w:p>
    <w:p w14:paraId="7A55CDB0" w14:textId="6A6249F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42BFA361"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50" w:name="_Toc410907846"/>
      <w:bookmarkStart w:id="51" w:name="_Toc440372856"/>
      <w:bookmarkStart w:id="52" w:name="_Toc4576176"/>
      <w:r w:rsidRPr="0073389C">
        <w:rPr>
          <w:lang w:val="sk-SK"/>
        </w:rPr>
        <w:t>Definícia pojmov</w:t>
      </w:r>
      <w:bookmarkEnd w:id="50"/>
      <w:bookmarkEnd w:id="51"/>
      <w:bookmarkEnd w:id="5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w:t>
      </w:r>
      <w:r w:rsidR="00FC0FC1" w:rsidRPr="00041B11">
        <w:rPr>
          <w:rFonts w:cs="Arial"/>
          <w:szCs w:val="19"/>
          <w:lang w:val="sk-SK"/>
        </w:rPr>
        <w:lastRenderedPageBreak/>
        <w:t>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w:t>
      </w:r>
      <w:r w:rsidRPr="0073389C">
        <w:rPr>
          <w:rFonts w:cs="Arial"/>
          <w:szCs w:val="19"/>
          <w:lang w:val="sk-SK"/>
        </w:rPr>
        <w:lastRenderedPageBreak/>
        <w:t xml:space="preserve">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w:t>
      </w:r>
      <w:r w:rsidRPr="0073389C">
        <w:rPr>
          <w:rFonts w:cs="Arial"/>
          <w:szCs w:val="19"/>
          <w:lang w:val="sk-SK"/>
        </w:rPr>
        <w:lastRenderedPageBreak/>
        <w:t xml:space="preserve">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w:t>
      </w:r>
      <w:r w:rsidRPr="0073389C">
        <w:rPr>
          <w:rFonts w:cs="Arial"/>
          <w:b/>
          <w:szCs w:val="19"/>
          <w:lang w:val="sk-SK"/>
        </w:rPr>
        <w:lastRenderedPageBreak/>
        <w:t>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prijíma</w:t>
      </w:r>
      <w:r w:rsidR="00F576F7" w:rsidRPr="0073389C">
        <w:rPr>
          <w:rFonts w:cs="Arial"/>
          <w:szCs w:val="19"/>
          <w:lang w:val="sk-SK"/>
        </w:rPr>
        <w:lastRenderedPageBreak/>
        <w:t xml:space="preserve">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rsidP="00852446">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7A55CDE7" w14:textId="65BFA38E"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Realizácia a</w:t>
      </w:r>
      <w:r w:rsidRPr="0073389C">
        <w:rPr>
          <w:b/>
          <w:lang w:val="sk-SK"/>
        </w:rPr>
        <w:lastRenderedPageBreak/>
        <w:t xml:space="preserve">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4"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w:t>
      </w:r>
      <w:r w:rsidR="00C6030F" w:rsidRPr="0073389C">
        <w:rPr>
          <w:szCs w:val="19"/>
          <w:lang w:val="sk-SK"/>
        </w:rPr>
        <w:lastRenderedPageBreak/>
        <w:t xml:space="preserve">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w:t>
      </w:r>
      <w:r w:rsidRPr="0073389C">
        <w:rPr>
          <w:rFonts w:cs="Arial"/>
          <w:szCs w:val="19"/>
          <w:lang w:val="sk-SK"/>
        </w:rPr>
        <w:lastRenderedPageBreak/>
        <w:t>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w:t>
      </w:r>
      <w:r w:rsidRPr="0073389C">
        <w:rPr>
          <w:rFonts w:cs="Arial"/>
          <w:szCs w:val="19"/>
          <w:lang w:val="sk-SK"/>
        </w:rPr>
        <w:lastRenderedPageBreak/>
        <w:t xml:space="preserve">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53" w:name="_Toc410907847"/>
      <w:bookmarkStart w:id="54" w:name="_Toc440372857"/>
      <w:bookmarkStart w:id="55" w:name="_Toc4576177"/>
      <w:r>
        <w:rPr>
          <w:lang w:val="sk-SK"/>
        </w:rPr>
        <w:t>Použité s</w:t>
      </w:r>
      <w:r w:rsidR="00AE5A8F" w:rsidRPr="0073389C">
        <w:rPr>
          <w:lang w:val="sk-SK"/>
        </w:rPr>
        <w:t>kratky</w:t>
      </w:r>
      <w:bookmarkEnd w:id="53"/>
      <w:bookmarkEnd w:id="54"/>
      <w:bookmarkEnd w:id="5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A8CBF6" w14:textId="668452E4" w:rsidR="00033C04" w:rsidRPr="0073389C" w:rsidRDefault="00033C04" w:rsidP="00E135DC">
      <w:pPr>
        <w:pStyle w:val="Bulletslevel1"/>
        <w:numPr>
          <w:ilvl w:val="0"/>
          <w:numId w:val="0"/>
        </w:numPr>
        <w:spacing w:line="288" w:lineRule="auto"/>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w:t>
      </w:r>
      <w:r w:rsidRPr="0073389C">
        <w:rPr>
          <w:rFonts w:cs="Arial"/>
          <w:lang w:val="sk-SK"/>
        </w:rPr>
        <w:lastRenderedPageBreak/>
        <w:t>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502AB1D5"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w:t>
      </w:r>
      <w:r w:rsidRPr="0073389C">
        <w:rPr>
          <w:rFonts w:cs="Arial"/>
          <w:lang w:val="sk-SK"/>
        </w:rPr>
        <w:lastRenderedPageBreak/>
        <w:t>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ŽoVF</w:t>
      </w:r>
      <w:r w:rsidRPr="0073389C">
        <w:rPr>
          <w:rFonts w:cs="Arial"/>
          <w:lang w:val="sk-SK"/>
        </w:rPr>
        <w:lastRenderedPageBreak/>
        <w:t xml:space="preserve">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56" w:name="_Toc440372858"/>
      <w:bookmarkStart w:id="57" w:name="_Toc4576178"/>
      <w:r w:rsidRPr="0073389C">
        <w:rPr>
          <w:lang w:val="sk-SK"/>
        </w:rPr>
        <w:t>Legislatíva</w:t>
      </w:r>
      <w:bookmarkEnd w:id="56"/>
      <w:bookmarkEnd w:id="5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47041073"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A55CE2F" w14:textId="46AE5B50"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2708467E"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14682A5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w:t>
      </w:r>
      <w:r w:rsidRPr="0073389C">
        <w:rPr>
          <w:rFonts w:cs="Arial"/>
          <w:lang w:val="sk-SK"/>
        </w:rPr>
        <w:lastRenderedPageBreak/>
        <w:t>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58" w:name="_Toc410907848"/>
      <w:bookmarkStart w:id="59" w:name="_Toc440372859"/>
      <w:bookmarkStart w:id="60" w:name="_Toc4576179"/>
      <w:r w:rsidRPr="0073389C">
        <w:rPr>
          <w:rFonts w:ascii="Arial" w:hAnsi="Arial"/>
          <w:lang w:val="sk-SK"/>
        </w:rPr>
        <w:t>Realizácia projektov</w:t>
      </w:r>
      <w:bookmarkEnd w:id="58"/>
      <w:bookmarkEnd w:id="59"/>
      <w:bookmarkEnd w:id="60"/>
    </w:p>
    <w:p w14:paraId="7A55CE40" w14:textId="77777777" w:rsidR="00AE5A8F" w:rsidRPr="0073389C" w:rsidRDefault="00AE5A8F" w:rsidP="009F56AB">
      <w:pPr>
        <w:pStyle w:val="Nadpis2"/>
        <w:spacing w:line="288" w:lineRule="auto"/>
        <w:rPr>
          <w:lang w:val="sk-SK"/>
        </w:rPr>
      </w:pPr>
      <w:bookmarkStart w:id="61" w:name="_Toc410907849"/>
      <w:bookmarkStart w:id="62" w:name="_Toc440372860"/>
      <w:bookmarkStart w:id="63" w:name="_Toc4576180"/>
      <w:r w:rsidRPr="0073389C">
        <w:rPr>
          <w:lang w:val="sk-SK"/>
        </w:rPr>
        <w:t>Všeobecné informácie k realizácii projektov</w:t>
      </w:r>
      <w:bookmarkEnd w:id="61"/>
      <w:bookmarkEnd w:id="62"/>
      <w:bookmarkEnd w:id="6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64" w:name="_Toc410907850"/>
      <w:bookmarkStart w:id="65" w:name="_Toc440372861"/>
      <w:bookmarkStart w:id="66" w:name="_Toc4576181"/>
      <w:r w:rsidRPr="0073389C">
        <w:rPr>
          <w:lang w:val="sk-SK"/>
        </w:rPr>
        <w:t>Všeobecné informácie</w:t>
      </w:r>
      <w:bookmarkEnd w:id="64"/>
      <w:bookmarkEnd w:id="65"/>
      <w:bookmarkEnd w:id="66"/>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1C995B2"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ins w:id="67" w:author="Miruška Hrabčáková" w:date="2019-07-24T14:22:00Z">
        <w:r w:rsidR="007E1D00">
          <w:rPr>
            <w:rFonts w:cs="Arial"/>
            <w:szCs w:val="19"/>
            <w:lang w:val="sk-SK"/>
          </w:rPr>
          <w:t xml:space="preserve"> </w:t>
        </w:r>
      </w:ins>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68" w:name="_Toc410907851"/>
      <w:bookmarkStart w:id="69" w:name="_Toc440372862"/>
      <w:bookmarkStart w:id="70" w:name="_Toc4576182"/>
      <w:r w:rsidRPr="0073389C">
        <w:rPr>
          <w:lang w:val="sk-SK"/>
        </w:rPr>
        <w:t>Na čo nezabudnúť po podpise zmluvy</w:t>
      </w:r>
      <w:bookmarkEnd w:id="68"/>
      <w:bookmarkEnd w:id="69"/>
      <w:bookmarkEnd w:id="70"/>
    </w:p>
    <w:p w14:paraId="7A55CE47" w14:textId="62AD3484"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del w:id="71" w:author="Miruška Hrabčáková" w:date="2019-07-25T10:42:00Z">
        <w:r w:rsidR="00576253" w:rsidDel="00996934">
          <w:delText>Oddelenia finančného riadenia</w:delText>
        </w:r>
        <w:r w:rsidR="00401899" w:rsidDel="00996934">
          <w:delText xml:space="preserve"> </w:delText>
        </w:r>
      </w:del>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vždy, keď dôjde k zmene pôvodných/predchádzajúcich údajov taktie</w:t>
      </w:r>
      <w:r w:rsidRPr="0073389C">
        <w:lastRenderedPageBreak/>
        <w:t xml:space="preserv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27BCA5E4"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5"/>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0533BD4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w:t>
      </w:r>
      <w:del w:id="72" w:author="Miruška Hrabčáková" w:date="2019-07-24T14:23:00Z">
        <w:r w:rsidR="005954CC" w:rsidRPr="005954CC">
          <w:delText xml:space="preserve"> </w:delText>
        </w:r>
      </w:del>
      <w:r w:rsidR="005954CC" w:rsidRPr="005954CC">
        <w:t xml:space="preserve">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ins w:id="73" w:author="Milan Matovič" w:date="2019-06-26T15:59:00Z">
        <w:r w:rsidR="00616000">
          <w:rPr>
            <w:rStyle w:val="Odkaznapoznmkupodiarou"/>
          </w:rPr>
          <w:footnoteReference w:id="6"/>
        </w:r>
      </w:ins>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 xml:space="preserve">mluve </w:t>
      </w:r>
      <w:r w:rsidRPr="0073389C">
        <w:lastRenderedPageBreak/>
        <w:t>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7"/>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7AB41FE0"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w:t>
      </w:r>
      <w:r w:rsidR="008E0C51">
        <w:lastRenderedPageBreak/>
        <w:t>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89" w:name="_Toc410907852"/>
      <w:bookmarkStart w:id="90" w:name="_Toc440372863"/>
      <w:bookmarkStart w:id="91" w:name="_Toc4576183"/>
      <w:r w:rsidRPr="0073389C">
        <w:rPr>
          <w:lang w:val="sk-SK"/>
        </w:rPr>
        <w:t>Monitorovanie projektu</w:t>
      </w:r>
      <w:bookmarkEnd w:id="89"/>
      <w:bookmarkEnd w:id="90"/>
      <w:bookmarkEnd w:id="91"/>
    </w:p>
    <w:p w14:paraId="7A55CE5E"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222DEA19" w14:textId="45DBF705" w:rsidR="001B3A72" w:rsidRPr="001B3A72" w:rsidRDefault="00355CD9" w:rsidP="001B3A72">
      <w:pPr>
        <w:pStyle w:val="Textkomentra"/>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del w:id="92" w:author="Milan Matovič" w:date="2019-06-27T11:38:00Z">
        <w:r w:rsidRPr="001B3A72" w:rsidDel="00433E0B">
          <w:rPr>
            <w:b/>
            <w:sz w:val="19"/>
            <w:szCs w:val="24"/>
            <w:lang w:val="sk-SK" w:eastAsia="en-US"/>
          </w:rPr>
          <w:delText xml:space="preserve"> </w:delText>
        </w:r>
      </w:del>
      <w:ins w:id="93" w:author="Milan Matovič" w:date="2019-06-27T11:38:00Z">
        <w:r w:rsidR="00433E0B" w:rsidRPr="001B3A72">
          <w:rPr>
            <w:b/>
            <w:sz w:val="19"/>
            <w:szCs w:val="24"/>
            <w:lang w:val="sk-SK" w:eastAsia="en-US"/>
          </w:rPr>
          <w:t>prostredníctvom</w:t>
        </w:r>
      </w:ins>
      <w:r w:rsidR="00E5740D">
        <w:rPr>
          <w:b/>
          <w:sz w:val="19"/>
          <w:szCs w:val="24"/>
          <w:lang w:val="sk-SK" w:eastAsia="en-US"/>
        </w:rPr>
        <w:t xml:space="preserve"> verejnej časti </w:t>
      </w:r>
      <w:ins w:id="94" w:author="Milan Matovič" w:date="2019-06-27T11:38:00Z">
        <w:r w:rsidR="00433E0B" w:rsidRPr="001B3A72">
          <w:rPr>
            <w:b/>
            <w:sz w:val="19"/>
            <w:szCs w:val="24"/>
            <w:lang w:val="sk-SK" w:eastAsia="en-US"/>
          </w:rPr>
          <w:t xml:space="preserve"> ITMS2014+ a následne v písomnej forme</w:t>
        </w:r>
      </w:ins>
      <w:r w:rsidR="00E5740D">
        <w:rPr>
          <w:b/>
          <w:sz w:val="19"/>
          <w:szCs w:val="24"/>
          <w:lang w:val="sk-SK" w:eastAsia="en-US"/>
        </w:rPr>
        <w:t xml:space="preserve"> </w:t>
      </w:r>
      <w:del w:id="95" w:author="Milan Matovič" w:date="2019-06-27T11:38:00Z">
        <w:r w:rsidRPr="001B3A72" w:rsidDel="00433E0B">
          <w:rPr>
            <w:b/>
            <w:sz w:val="19"/>
            <w:szCs w:val="24"/>
            <w:lang w:val="sk-SK" w:eastAsia="en-US"/>
          </w:rPr>
          <w:delText>v </w:delText>
        </w:r>
      </w:del>
      <w:r w:rsidR="00E5740D">
        <w:rPr>
          <w:b/>
          <w:sz w:val="19"/>
          <w:szCs w:val="24"/>
          <w:lang w:val="sk-SK" w:eastAsia="en-US"/>
        </w:rPr>
        <w:t xml:space="preserve">predloží OP EVS </w:t>
      </w:r>
      <w:r w:rsidR="00E5740D" w:rsidRPr="001B3A72">
        <w:rPr>
          <w:b/>
          <w:sz w:val="19"/>
          <w:szCs w:val="24"/>
          <w:lang w:val="sk-SK" w:eastAsia="en-US"/>
        </w:rPr>
        <w:t>v stanovených termínoch (definované nižšie)</w:t>
      </w:r>
      <w:del w:id="96" w:author="Milan Matovič" w:date="2019-06-27T11:38:00Z">
        <w:r w:rsidRPr="001B3A72" w:rsidDel="00433E0B">
          <w:rPr>
            <w:b/>
            <w:sz w:val="19"/>
            <w:szCs w:val="24"/>
            <w:lang w:val="sk-SK" w:eastAsia="en-US"/>
          </w:rPr>
          <w:delText>písomnej forme a v prípade podpory ITMS</w:delText>
        </w:r>
        <w:r w:rsidR="009D29AC" w:rsidRPr="001B3A72" w:rsidDel="00433E0B">
          <w:rPr>
            <w:b/>
            <w:sz w:val="19"/>
            <w:szCs w:val="24"/>
            <w:lang w:val="sk-SK" w:eastAsia="en-US"/>
          </w:rPr>
          <w:delText>2014+ aj elektronicky</w:delText>
        </w:r>
      </w:del>
      <w:r w:rsidR="009D29AC" w:rsidRPr="001B3A72">
        <w:rPr>
          <w:b/>
          <w:sz w:val="19"/>
          <w:szCs w:val="24"/>
          <w:lang w:val="sk-SK" w:eastAsia="en-US"/>
        </w:rPr>
        <w:t>.</w:t>
      </w:r>
    </w:p>
    <w:p w14:paraId="735387E5" w14:textId="3DF98C14" w:rsidR="00433E0B" w:rsidRPr="001B3A72" w:rsidRDefault="00433E0B" w:rsidP="001B3A72">
      <w:pPr>
        <w:pStyle w:val="Textkomentra"/>
        <w:jc w:val="both"/>
        <w:rPr>
          <w:ins w:id="97" w:author="Milan Matovič" w:date="2019-06-27T11:38:00Z"/>
          <w:sz w:val="19"/>
          <w:szCs w:val="24"/>
          <w:lang w:val="sk-SK" w:eastAsia="en-US"/>
        </w:rPr>
      </w:pPr>
      <w:ins w:id="98" w:author="Milan Matovič" w:date="2019-06-27T11:38:00Z">
        <w:r w:rsidRPr="001B3A72">
          <w:rPr>
            <w:sz w:val="19"/>
            <w:szCs w:val="24"/>
            <w:lang w:val="sk-SK" w:eastAsia="en-US"/>
          </w:rPr>
          <w:t xml:space="preserve">Písomná  forma môže mať buď listinnú alebo elektronickú podobu. V prípade listinnej podoby žiadateľ formulár  </w:t>
        </w:r>
      </w:ins>
      <w:r w:rsidR="001B3A72" w:rsidRPr="001B3A72">
        <w:rPr>
          <w:sz w:val="19"/>
          <w:szCs w:val="24"/>
          <w:lang w:val="sk-SK" w:eastAsia="en-US"/>
        </w:rPr>
        <w:t xml:space="preserve">monitorovacej správy </w:t>
      </w:r>
      <w:ins w:id="99" w:author="Milan Matovič" w:date="2019-06-27T11:38:00Z">
        <w:r w:rsidRPr="001B3A72">
          <w:rPr>
            <w:sz w:val="19"/>
            <w:szCs w:val="24"/>
            <w:lang w:val="sk-SK" w:eastAsia="en-US"/>
          </w:rPr>
          <w:t>zaslaný cez ITMS2014+ vytlačí</w:t>
        </w:r>
      </w:ins>
      <w:r w:rsidR="001B3A72" w:rsidRPr="001B3A72">
        <w:rPr>
          <w:sz w:val="19"/>
          <w:szCs w:val="24"/>
          <w:lang w:val="sk-SK" w:eastAsia="en-US"/>
        </w:rPr>
        <w:t xml:space="preserve">, </w:t>
      </w:r>
      <w:ins w:id="100" w:author="Milan Matovič" w:date="2019-06-27T11:38:00Z">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ins>
      <w:r w:rsidR="001B3A72">
        <w:rPr>
          <w:sz w:val="19"/>
          <w:szCs w:val="24"/>
          <w:lang w:val="sk-SK" w:eastAsia="en-US"/>
        </w:rPr>
        <w:t xml:space="preserve"> </w:t>
      </w:r>
      <w:ins w:id="101" w:author="Milan Matovič" w:date="2019-06-27T11:38:00Z">
        <w:r w:rsidRPr="001B3A72">
          <w:rPr>
            <w:sz w:val="19"/>
            <w:szCs w:val="24"/>
            <w:lang w:val="sk-SK" w:eastAsia="en-US"/>
          </w:rPr>
          <w:t xml:space="preserve">V prípade elektronickej podoby žiadateľ formulár  </w:t>
        </w:r>
      </w:ins>
      <w:r w:rsidR="00714770">
        <w:rPr>
          <w:sz w:val="19"/>
          <w:szCs w:val="24"/>
          <w:lang w:val="sk-SK" w:eastAsia="en-US"/>
        </w:rPr>
        <w:t>monitorovacej správy</w:t>
      </w:r>
      <w:ins w:id="102" w:author="Milan Matovič" w:date="2019-06-27T11:38:00Z">
        <w:r w:rsidRPr="001B3A72">
          <w:rPr>
            <w:sz w:val="19"/>
            <w:szCs w:val="24"/>
            <w:lang w:val="sk-SK" w:eastAsia="en-US"/>
          </w:rPr>
          <w:t xml:space="preserve"> zaslaný cez  ITMS2014+ podá  prostredníctvom Ústredného portálu verejnej správy slovensko.sk podpísaný  oprávnenou osobou kvalifikovaným elektronickým podpisom</w:t>
        </w:r>
      </w:ins>
      <w:ins w:id="103" w:author="Milan Matovič" w:date="2019-06-27T11:40:00Z">
        <w:r w:rsidRPr="001B3A72">
          <w:rPr>
            <w:sz w:val="19"/>
            <w:szCs w:val="24"/>
            <w:vertAlign w:val="superscript"/>
            <w:lang w:val="sk-SK" w:eastAsia="en-US"/>
          </w:rPr>
          <w:footnoteReference w:id="8"/>
        </w:r>
      </w:ins>
      <w:ins w:id="106" w:author="Milan Matovič" w:date="2019-06-27T11:38:00Z">
        <w:r w:rsidRPr="001B3A72">
          <w:rPr>
            <w:sz w:val="19"/>
            <w:szCs w:val="24"/>
            <w:lang w:val="sk-SK" w:eastAsia="en-US"/>
          </w:rPr>
          <w:t>.</w:t>
        </w:r>
      </w:ins>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8A64C0">
      <w:pPr>
        <w:pStyle w:val="Bulletslevel1"/>
        <w:numPr>
          <w:ilvl w:val="0"/>
          <w:numId w:val="0"/>
        </w:numPr>
        <w:spacing w:after="120" w:line="288" w:lineRule="auto"/>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8A64C0">
        <w:rPr>
          <w:rFonts w:eastAsia="Times New Roman"/>
          <w:color w:val="auto"/>
          <w:szCs w:val="24"/>
          <w:lang w:val="sk-SK" w:eastAsia="en-US"/>
        </w:rPr>
        <w:t>príloha č.</w:t>
      </w:r>
      <w:r w:rsidR="001C3C2F" w:rsidRPr="008A64C0">
        <w:rPr>
          <w:rFonts w:eastAsia="Times New Roman"/>
          <w:color w:val="auto"/>
          <w:szCs w:val="24"/>
          <w:lang w:val="sk-SK" w:eastAsia="en-US"/>
        </w:rPr>
        <w:t xml:space="preserve"> </w:t>
      </w:r>
      <w:r w:rsidR="004D0353" w:rsidRPr="008A64C0">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Prvým rokom, ktorý je rozhodujúci pre podanie monitorovacej správy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 xml:space="preserve">výročná“), je nasledujúci rok po roku, v ktorom nadobudla účinnosť zmluva o NFP; ak </w:t>
      </w:r>
      <w:r w:rsidR="00F4777D" w:rsidRPr="008A64C0">
        <w:rPr>
          <w:rFonts w:eastAsia="Times New Roman"/>
          <w:color w:val="auto"/>
          <w:szCs w:val="24"/>
          <w:lang w:val="sk-SK" w:eastAsia="en-US"/>
        </w:rPr>
        <w:t>z</w:t>
      </w:r>
      <w:r w:rsidRPr="008A64C0">
        <w:rPr>
          <w:rFonts w:eastAsia="Times New Roman"/>
          <w:color w:val="auto"/>
          <w:szCs w:val="24"/>
          <w:lang w:val="sk-SK" w:eastAsia="en-US"/>
        </w:rPr>
        <w:t xml:space="preserve">mluva o NFP nadobudne účinnosť neskôr ako 1.1. roku n, prvá monitorovacia správa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výročná“) obsahuje údaje za obd</w:t>
      </w:r>
      <w:r w:rsidR="005A28B2" w:rsidRPr="008A64C0">
        <w:rPr>
          <w:rFonts w:eastAsia="Times New Roman"/>
          <w:color w:val="auto"/>
          <w:szCs w:val="24"/>
          <w:lang w:val="sk-SK" w:eastAsia="en-US"/>
        </w:rPr>
        <w:t>obie od nadobudnutia účinnosti z</w:t>
      </w:r>
      <w:r w:rsidRPr="008A64C0">
        <w:rPr>
          <w:rFonts w:eastAsia="Times New Roman"/>
          <w:color w:val="auto"/>
          <w:szCs w:val="24"/>
          <w:lang w:val="sk-SK" w:eastAsia="en-US"/>
        </w:rPr>
        <w:t>mluvy o NFP do 31.12. roku n</w:t>
      </w:r>
      <w:r w:rsidRPr="0073389C">
        <w:rPr>
          <w:szCs w:val="19"/>
          <w:lang w:val="sk-SK"/>
        </w:rPr>
        <w:t>.</w:t>
      </w:r>
    </w:p>
    <w:p w14:paraId="7A55CE63" w14:textId="77777777" w:rsidR="002F32E4" w:rsidRDefault="002F32E4" w:rsidP="008A64C0">
      <w:pPr>
        <w:pStyle w:val="Bulletslevel1"/>
        <w:numPr>
          <w:ilvl w:val="0"/>
          <w:numId w:val="0"/>
        </w:numPr>
        <w:spacing w:after="120" w:line="288" w:lineRule="auto"/>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0E2576E1"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9"/>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w:t>
      </w:r>
      <w:r w:rsidR="00A85572" w:rsidRPr="00A85572">
        <w:rPr>
          <w:rFonts w:ascii="Arial" w:hAnsi="Arial" w:cs="Arial"/>
          <w:sz w:val="19"/>
          <w:szCs w:val="19"/>
          <w:lang w:val="sk-SK"/>
        </w:rPr>
        <w:lastRenderedPageBreak/>
        <w:t xml:space="preserve">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0"/>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1"/>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w:t>
      </w:r>
      <w:r w:rsidRPr="0073389C">
        <w:lastRenderedPageBreak/>
        <w:t>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2"/>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7A55CE72" w14:textId="67287701"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3"/>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5B7173">
      <w:pPr>
        <w:pStyle w:val="Bulletslevel1"/>
        <w:numPr>
          <w:ilvl w:val="1"/>
          <w:numId w:val="75"/>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5B7173">
      <w:pPr>
        <w:pStyle w:val="Bulletslevel1"/>
        <w:numPr>
          <w:ilvl w:val="1"/>
          <w:numId w:val="75"/>
        </w:numPr>
        <w:rPr>
          <w:lang w:val="sk-SK"/>
        </w:rPr>
      </w:pPr>
      <w:r w:rsidRPr="0073389C">
        <w:rPr>
          <w:lang w:val="sk-SK"/>
        </w:rPr>
        <w:t xml:space="preserve">aktuálne hodnoty ukazovateľov; </w:t>
      </w:r>
    </w:p>
    <w:p w14:paraId="7A55CE78" w14:textId="77777777" w:rsidR="00274ECC" w:rsidRPr="0073389C" w:rsidRDefault="00274ECC" w:rsidP="005B7173">
      <w:pPr>
        <w:pStyle w:val="Bulletslevel1"/>
        <w:numPr>
          <w:ilvl w:val="1"/>
          <w:numId w:val="75"/>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6BCD96AB" w14:textId="62C3AE0C"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w:t>
      </w:r>
      <w:r w:rsidR="00F651CD" w:rsidRPr="008A64C0">
        <w:rPr>
          <w:rFonts w:ascii="Arial" w:hAnsi="Arial"/>
          <w:color w:val="auto"/>
          <w:sz w:val="19"/>
          <w:lang w:val="sk-SK"/>
        </w:rPr>
        <w:lastRenderedPageBreak/>
        <w:t>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491A0B4B" w14:textId="51D4EEA2" w:rsidR="00F651CD" w:rsidRPr="008A64C0" w:rsidRDefault="00F651CD" w:rsidP="008A64C0">
      <w:pPr>
        <w:pStyle w:val="Default"/>
        <w:spacing w:line="276" w:lineRule="auto"/>
        <w:jc w:val="both"/>
        <w:rPr>
          <w:rFonts w:ascii="Arial" w:eastAsia="Times" w:hAnsi="Arial"/>
          <w:sz w:val="19"/>
          <w:szCs w:val="19"/>
          <w:lang w:val="sk-SK" w:eastAsia="x-none"/>
        </w:rPr>
      </w:pPr>
      <w:r w:rsidRPr="00B51B03">
        <w:rPr>
          <w:rFonts w:ascii="Arial" w:eastAsia="Times" w:hAnsi="Arial"/>
          <w:b/>
          <w:sz w:val="19"/>
          <w:szCs w:val="19"/>
          <w:lang w:val="sk-SK" w:eastAsia="x-none"/>
          <w:rPrChange w:id="108" w:author="Miruška Hrabčáková" w:date="2019-07-25T10:03:00Z">
            <w:rPr>
              <w:rFonts w:ascii="Arial" w:eastAsia="Times" w:hAnsi="Arial"/>
              <w:sz w:val="19"/>
              <w:szCs w:val="19"/>
              <w:lang w:val="sk-SK" w:eastAsia="x-none"/>
            </w:rPr>
          </w:rPrChange>
        </w:rPr>
        <w:t>Všeobecné pravidlá posudzovania dosiahnutých hodnôt</w:t>
      </w:r>
      <w:del w:id="109" w:author="Miruška Hrabčáková" w:date="2019-07-25T10:03:00Z">
        <w:r w:rsidRPr="008A64C0" w:rsidDel="00B51B03">
          <w:rPr>
            <w:rFonts w:ascii="Arial" w:eastAsia="Times" w:hAnsi="Arial"/>
            <w:sz w:val="19"/>
            <w:szCs w:val="19"/>
            <w:lang w:val="sk-SK" w:eastAsia="x-none"/>
          </w:rPr>
          <w:delText>.</w:delText>
        </w:r>
      </w:del>
    </w:p>
    <w:p w14:paraId="073008C0" w14:textId="203D824A"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791D5C18"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3658819C" w14:textId="1CBEEE0E"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7C7115EF" w14:textId="77777777" w:rsidR="00F651CD" w:rsidRPr="00125927" w:rsidRDefault="00F651CD" w:rsidP="008A64C0">
      <w:pPr>
        <w:pStyle w:val="Default"/>
        <w:spacing w:line="276" w:lineRule="auto"/>
        <w:jc w:val="both"/>
        <w:rPr>
          <w:rFonts w:ascii="Arial" w:eastAsia="Times" w:hAnsi="Arial"/>
          <w:b/>
          <w:sz w:val="19"/>
          <w:szCs w:val="19"/>
          <w:lang w:val="sk-SK" w:eastAsia="x-none"/>
          <w:rPrChange w:id="110" w:author="Miruška Hrabčáková" w:date="2019-07-25T10:04:00Z">
            <w:rPr>
              <w:rFonts w:ascii="Arial" w:eastAsia="Times" w:hAnsi="Arial"/>
              <w:sz w:val="19"/>
              <w:szCs w:val="19"/>
              <w:lang w:val="sk-SK" w:eastAsia="x-none"/>
            </w:rPr>
          </w:rPrChange>
        </w:rPr>
      </w:pPr>
      <w:r w:rsidRPr="00125927">
        <w:rPr>
          <w:rFonts w:ascii="Arial" w:eastAsia="Times" w:hAnsi="Arial"/>
          <w:b/>
          <w:sz w:val="19"/>
          <w:szCs w:val="19"/>
          <w:lang w:val="sk-SK" w:eastAsia="x-none"/>
          <w:rPrChange w:id="111" w:author="Miruška Hrabčáková" w:date="2019-07-25T10:04:00Z">
            <w:rPr>
              <w:rFonts w:ascii="Arial" w:eastAsia="Times" w:hAnsi="Arial"/>
              <w:sz w:val="19"/>
              <w:szCs w:val="19"/>
              <w:lang w:val="sk-SK" w:eastAsia="x-none"/>
            </w:rPr>
          </w:rPrChange>
        </w:rPr>
        <w:t>Nedosiahnutie plánovaných cieľových hodnôt s následkom mimoriadneho ukončenia zmluvy</w:t>
      </w:r>
    </w:p>
    <w:p w14:paraId="196370F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16F20A1A" w14:textId="32B806D1"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5E7A54C5"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612F4CB" w14:textId="1F22508B" w:rsidR="00F651CD" w:rsidRPr="008A64C0" w:rsidRDefault="00F651CD" w:rsidP="008A64C0">
      <w:pPr>
        <w:pStyle w:val="Default"/>
        <w:spacing w:line="276" w:lineRule="auto"/>
        <w:jc w:val="both"/>
        <w:rPr>
          <w:rFonts w:ascii="Arial" w:eastAsia="Times" w:hAnsi="Arial"/>
          <w:sz w:val="19"/>
          <w:szCs w:val="19"/>
          <w:lang w:val="sk-SK" w:eastAsia="x-none"/>
        </w:rPr>
      </w:pPr>
      <w:r w:rsidRPr="009016BA">
        <w:rPr>
          <w:rFonts w:ascii="Arial" w:eastAsia="Times" w:hAnsi="Arial"/>
          <w:b/>
          <w:sz w:val="19"/>
          <w:szCs w:val="19"/>
          <w:lang w:val="sk-SK" w:eastAsia="x-none"/>
          <w:rPrChange w:id="112" w:author="Miruška Hrabčáková" w:date="2019-07-25T10:04:00Z">
            <w:rPr>
              <w:rFonts w:ascii="Arial" w:eastAsia="Times" w:hAnsi="Arial"/>
              <w:sz w:val="19"/>
              <w:szCs w:val="19"/>
              <w:lang w:val="sk-SK" w:eastAsia="x-none"/>
            </w:rPr>
          </w:rPrChange>
        </w:rPr>
        <w:t>Nedosiahnutie plánovaných cieľových hodnôt bez mimoriadneho ukončenia zmluvy</w:t>
      </w:r>
      <w:del w:id="113" w:author="Miruška Hrabčáková" w:date="2019-07-25T10:04:00Z">
        <w:r w:rsidRPr="008A64C0" w:rsidDel="009016BA">
          <w:rPr>
            <w:rFonts w:ascii="Arial" w:eastAsia="Times" w:hAnsi="Arial"/>
            <w:sz w:val="19"/>
            <w:szCs w:val="19"/>
            <w:lang w:val="sk-SK" w:eastAsia="x-none"/>
          </w:rPr>
          <w:delText>.</w:delText>
        </w:r>
      </w:del>
    </w:p>
    <w:p w14:paraId="7045C072" w14:textId="58EA5E4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4"/>
      </w:r>
      <w:r w:rsidRPr="008A64C0">
        <w:rPr>
          <w:rFonts w:ascii="Arial" w:eastAsia="Times" w:hAnsi="Arial"/>
          <w:sz w:val="19"/>
          <w:szCs w:val="19"/>
          <w:lang w:val="sk-SK" w:eastAsia="x-none"/>
        </w:rPr>
        <w:t xml:space="preserve">, bez ohľadu na to, o ktorý druh ukazovateľa ide.  </w:t>
      </w:r>
    </w:p>
    <w:p w14:paraId="3EF4D82A" w14:textId="52D1C9C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52159BB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2204D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F923170"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667F7A77" w14:textId="63819F83" w:rsidR="00F651CD" w:rsidRPr="008A64C0" w:rsidRDefault="00F651CD" w:rsidP="008A64C0">
      <w:pPr>
        <w:pStyle w:val="Default"/>
        <w:spacing w:line="276" w:lineRule="auto"/>
        <w:jc w:val="both"/>
        <w:rPr>
          <w:rFonts w:ascii="Arial" w:eastAsia="Times" w:hAnsi="Arial"/>
          <w:sz w:val="19"/>
          <w:szCs w:val="19"/>
          <w:lang w:val="sk-SK" w:eastAsia="x-none"/>
        </w:rPr>
      </w:pPr>
      <w:r w:rsidRPr="00FA5082">
        <w:rPr>
          <w:rFonts w:ascii="Arial" w:eastAsia="Times" w:hAnsi="Arial"/>
          <w:b/>
          <w:sz w:val="19"/>
          <w:szCs w:val="19"/>
          <w:lang w:val="sk-SK" w:eastAsia="x-none"/>
          <w:rPrChange w:id="114" w:author="Miruška Hrabčáková" w:date="2019-07-25T10:04:00Z">
            <w:rPr>
              <w:rFonts w:ascii="Arial" w:eastAsia="Times" w:hAnsi="Arial"/>
              <w:sz w:val="19"/>
              <w:szCs w:val="19"/>
              <w:lang w:val="sk-SK" w:eastAsia="x-none"/>
            </w:rPr>
          </w:rPrChange>
        </w:rPr>
        <w:t>Nedosiahnutie plánovaných cieľových hodnôt s dosahom na NFP</w:t>
      </w:r>
      <w:del w:id="115" w:author="Miruška Hrabčáková" w:date="2019-07-25T10:04:00Z">
        <w:r w:rsidRPr="008A64C0" w:rsidDel="00FA5082">
          <w:rPr>
            <w:rFonts w:ascii="Arial" w:eastAsia="Times" w:hAnsi="Arial"/>
            <w:sz w:val="19"/>
            <w:szCs w:val="19"/>
            <w:lang w:val="sk-SK" w:eastAsia="x-none"/>
          </w:rPr>
          <w:delText>.</w:delText>
        </w:r>
      </w:del>
    </w:p>
    <w:p w14:paraId="438A0CD5" w14:textId="60600498"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221B2CE9"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7969ED8" w14:textId="52216769"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6518154" w14:textId="481B1686"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w:t>
      </w:r>
      <w:r w:rsidRPr="008A64C0">
        <w:rPr>
          <w:rFonts w:eastAsia="Times"/>
          <w:color w:val="000000"/>
          <w:sz w:val="19"/>
          <w:szCs w:val="19"/>
          <w:lang w:val="sk-SK"/>
        </w:rPr>
        <w:lastRenderedPageBreak/>
        <w:t xml:space="preserve">pre výpočet sumy za nedosiahnutie hodnoty projektových merateľných ukazovateľov, ale znižuje východiskovú sumu pre percentuálny výpočet sankcie. </w:t>
      </w:r>
    </w:p>
    <w:p w14:paraId="6FDB32FA"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3F9B41" w14:textId="5DD688B4"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6E33DEF5" w14:textId="0A474C3E"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4EC2C509" w14:textId="18B1561D"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210DC755" w14:textId="5BACAF10" w:rsidR="00F651CD" w:rsidRPr="008A64C0" w:rsidRDefault="00F651CD" w:rsidP="008A64C0">
      <w:pPr>
        <w:pStyle w:val="Default"/>
        <w:spacing w:line="276" w:lineRule="auto"/>
        <w:jc w:val="both"/>
        <w:rPr>
          <w:rFonts w:ascii="Arial" w:eastAsia="Times" w:hAnsi="Arial"/>
          <w:sz w:val="19"/>
          <w:szCs w:val="19"/>
          <w:lang w:val="sk-SK" w:eastAsia="x-none"/>
        </w:rPr>
      </w:pPr>
      <w:r w:rsidRPr="00A761B3">
        <w:rPr>
          <w:rFonts w:ascii="Arial" w:eastAsia="Times" w:hAnsi="Arial"/>
          <w:b/>
          <w:sz w:val="19"/>
          <w:szCs w:val="19"/>
          <w:lang w:val="sk-SK" w:eastAsia="x-none"/>
          <w:rPrChange w:id="116" w:author="Miruška Hrabčáková" w:date="2019-07-25T10:04:00Z">
            <w:rPr>
              <w:rFonts w:ascii="Arial" w:eastAsia="Times" w:hAnsi="Arial"/>
              <w:sz w:val="19"/>
              <w:szCs w:val="19"/>
              <w:lang w:val="sk-SK" w:eastAsia="x-none"/>
            </w:rPr>
          </w:rPrChange>
        </w:rPr>
        <w:t>Nedosiahnutie plánovaných cieľových hodnôt bez dosahu na NFP</w:t>
      </w:r>
      <w:del w:id="117" w:author="Miruška Hrabčáková" w:date="2019-07-25T10:04:00Z">
        <w:r w:rsidRPr="008A64C0" w:rsidDel="00A761B3">
          <w:rPr>
            <w:rFonts w:ascii="Arial" w:eastAsia="Times" w:hAnsi="Arial"/>
            <w:sz w:val="19"/>
            <w:szCs w:val="19"/>
            <w:lang w:val="sk-SK" w:eastAsia="x-none"/>
          </w:rPr>
          <w:delText>.</w:delText>
        </w:r>
      </w:del>
    </w:p>
    <w:p w14:paraId="28A4D249" w14:textId="20947264"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5623FC2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D8D68DE" w14:textId="39E9ED5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74FCDA6C"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3544FE8" w14:textId="2E7B99E5"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118" w:name="_Toc440372864"/>
      <w:bookmarkStart w:id="119" w:name="_Toc4576184"/>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118"/>
      <w:bookmarkEnd w:id="119"/>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120" w:name="_Toc440372865"/>
      <w:bookmarkStart w:id="121" w:name="_Toc4576185"/>
      <w:r w:rsidRPr="0073389C">
        <w:rPr>
          <w:lang w:val="sk-SK"/>
        </w:rPr>
        <w:t>Charakter zmien a spôsob posudzovania zmien</w:t>
      </w:r>
      <w:bookmarkEnd w:id="120"/>
      <w:bookmarkEnd w:id="121"/>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w:t>
      </w:r>
      <w:r w:rsidRPr="0073389C">
        <w:lastRenderedPageBreak/>
        <w:t xml:space="preserve">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5B7173">
      <w:pPr>
        <w:pStyle w:val="Odsekzoznamu"/>
        <w:numPr>
          <w:ilvl w:val="0"/>
          <w:numId w:val="95"/>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EC4569">
      <w:pPr>
        <w:numPr>
          <w:ilvl w:val="0"/>
          <w:numId w:val="40"/>
        </w:numPr>
        <w:spacing w:before="120" w:after="120" w:line="288" w:lineRule="auto"/>
        <w:ind w:left="709"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6569DBF7" w14:textId="07D09329"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w:t>
      </w:r>
      <w:r w:rsidR="0085571F" w:rsidRPr="0085571F">
        <w:lastRenderedPageBreak/>
        <w:t xml:space="preserve">ante sú všetky zmeny, pre ktoré výslovne </w:t>
      </w:r>
      <w:r w:rsidR="0085571F">
        <w:t>zo</w:t>
      </w:r>
      <w:r w:rsidR="0085571F" w:rsidRPr="0085571F">
        <w:t xml:space="preserve"> Zmluvy o poskytnutí NFP alebo z Právnych dokumentov vydaných Poskytovateľom nevyplýva iný režim zmien.</w:t>
      </w:r>
    </w:p>
    <w:p w14:paraId="60581052" w14:textId="42DD0A61"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15"/>
      </w:r>
      <w:r>
        <w:t>.</w:t>
      </w:r>
    </w:p>
    <w:p w14:paraId="33B83135" w14:textId="36E52A7F"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p>
    <w:p w14:paraId="37635FB8" w14:textId="3BD87E6C" w:rsidR="00EC4569" w:rsidRDefault="00EC4569" w:rsidP="00EC4569">
      <w:pPr>
        <w:spacing w:before="120" w:after="120" w:line="288" w:lineRule="auto"/>
        <w:jc w:val="both"/>
        <w:rPr>
          <w:bCs/>
          <w:lang w:eastAsia="cs-CZ"/>
        </w:rPr>
      </w:pPr>
      <w:del w:id="122" w:author="Milan Matovič" w:date="2019-07-25T13:20:00Z">
        <w:r>
          <w:delText xml:space="preserve"> </w:delText>
        </w:r>
      </w:del>
      <w:r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t>.</w:t>
      </w:r>
      <w:r w:rsidR="00FF2438">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19E1FF0C"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del w:id="123" w:author="Miruška Hrabčáková" w:date="2019-07-25T10:07:00Z">
        <w:r w:rsidR="00736D4F" w:rsidDel="00053ED1">
          <w:delText xml:space="preserve"> </w:delText>
        </w:r>
      </w:del>
      <w:ins w:id="124" w:author="Miruška Hrabčáková" w:date="2019-07-25T10:07:00Z">
        <w:r w:rsidR="00053ED1">
          <w:t>.</w:t>
        </w:r>
      </w:ins>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Rovnako sa posudzuje omeškan</w:t>
      </w:r>
      <w:r w:rsidR="002E410E" w:rsidRPr="0073389C">
        <w:lastRenderedPageBreak/>
        <w:t xml:space="preserve">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125" w:name="_Toc410907854"/>
      <w:bookmarkStart w:id="126" w:name="_Toc440372866"/>
      <w:bookmarkStart w:id="127" w:name="_Toc4576186"/>
      <w:r w:rsidRPr="0073389C">
        <w:rPr>
          <w:lang w:val="sk-SK"/>
        </w:rPr>
        <w:t>Administrácia zmenového konania</w:t>
      </w:r>
      <w:bookmarkEnd w:id="125"/>
      <w:bookmarkEnd w:id="126"/>
      <w:bookmarkEnd w:id="127"/>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del w:id="128" w:author="Zuzana Hušeková" w:date="2019-07-30T13:59:00Z">
        <w:r w:rsidR="00943DD7" w:rsidDel="003F0676">
          <w:rPr>
            <w:rFonts w:cs="Arial"/>
            <w:szCs w:val="19"/>
          </w:rPr>
          <w:delText>OIP</w:delText>
        </w:r>
        <w:r w:rsidR="00943DD7" w:rsidRPr="003E46C4" w:rsidDel="003F0676">
          <w:rPr>
            <w:rFonts w:cs="Arial"/>
            <w:szCs w:val="19"/>
          </w:rPr>
          <w:delText xml:space="preserve"> </w:delText>
        </w:r>
      </w:del>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w:t>
      </w:r>
      <w:r w:rsidRPr="0073389C">
        <w:lastRenderedPageBreak/>
        <w:t xml:space="preserve">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129" w:name="_Toc410031665"/>
      <w:bookmarkStart w:id="130"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Ak podáva prijímateľ</w:t>
      </w:r>
      <w:del w:id="131" w:author="Miruška Hrabčáková" w:date="2019-07-25T10:19:00Z">
        <w:r w:rsidDel="00E36D81">
          <w:delText xml:space="preserve"> </w:delText>
        </w:r>
      </w:del>
      <w:r>
        <w:t xml:space="preserve">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103FE30D" w:rsidR="00563905" w:rsidDel="00CE1046" w:rsidRDefault="00563905" w:rsidP="009B5B97">
      <w:pPr>
        <w:autoSpaceDE w:val="0"/>
        <w:autoSpaceDN w:val="0"/>
        <w:adjustRightInd w:val="0"/>
        <w:spacing w:before="120" w:after="120" w:line="288" w:lineRule="auto"/>
        <w:jc w:val="both"/>
        <w:rPr>
          <w:del w:id="132" w:author="Miruška Hrabčáková" w:date="2019-07-25T10:20:00Z"/>
        </w:rPr>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w:t>
      </w:r>
      <w:r w:rsidRPr="0073389C">
        <w:lastRenderedPageBreak/>
        <w:t>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0CC64357" w:rsidR="00AE5A8F" w:rsidRPr="0073389C" w:rsidRDefault="00AE5A8F" w:rsidP="00E61650">
      <w:pPr>
        <w:pStyle w:val="Nadpis3"/>
        <w:spacing w:line="288" w:lineRule="auto"/>
        <w:ind w:left="567" w:firstLine="0"/>
        <w:jc w:val="both"/>
        <w:rPr>
          <w:lang w:val="sk-SK"/>
        </w:rPr>
      </w:pPr>
      <w:bookmarkStart w:id="133" w:name="_Toc440372867"/>
      <w:bookmarkStart w:id="134" w:name="_Toc4576187"/>
      <w:r w:rsidRPr="0073389C">
        <w:rPr>
          <w:lang w:val="sk-SK"/>
        </w:rPr>
        <w:t>Ukončenie zmluvného vzťahu</w:t>
      </w:r>
      <w:bookmarkEnd w:id="129"/>
      <w:bookmarkEnd w:id="130"/>
      <w:bookmarkEnd w:id="133"/>
      <w:bookmarkEnd w:id="134"/>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135" w:name="_Toc410907856"/>
      <w:bookmarkStart w:id="136" w:name="_Toc440372868"/>
      <w:bookmarkStart w:id="137" w:name="_Toc4576188"/>
      <w:r w:rsidRPr="0073389C">
        <w:rPr>
          <w:lang w:val="sk-SK"/>
        </w:rPr>
        <w:t>Finančné riadenie</w:t>
      </w:r>
      <w:bookmarkEnd w:id="135"/>
      <w:bookmarkEnd w:id="136"/>
      <w:bookmarkEnd w:id="137"/>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po uzatvorení zmluvy o NFP d</w:t>
      </w:r>
      <w:r w:rsidRPr="0073389C">
        <w:lastRenderedPageBreak/>
        <w:t xml:space="preserve">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138" w:name="_Toc410907857"/>
      <w:bookmarkStart w:id="139" w:name="_Toc440372869"/>
      <w:bookmarkStart w:id="140" w:name="_Toc4576189"/>
      <w:r w:rsidRPr="0073389C">
        <w:rPr>
          <w:lang w:val="sk-SK"/>
        </w:rPr>
        <w:t>Vedenie účtovníct</w:t>
      </w:r>
      <w:r w:rsidR="004A616F" w:rsidRPr="0073389C">
        <w:rPr>
          <w:lang w:val="sk-SK"/>
        </w:rPr>
        <w:t>va</w:t>
      </w:r>
      <w:bookmarkEnd w:id="138"/>
      <w:bookmarkEnd w:id="139"/>
      <w:bookmarkEnd w:id="140"/>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6"/>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w:t>
      </w:r>
      <w:r w:rsidRPr="0073389C">
        <w:rPr>
          <w:rFonts w:ascii="Arial" w:hAnsi="Arial" w:cs="Arial"/>
          <w:sz w:val="19"/>
          <w:szCs w:val="19"/>
          <w:lang w:val="sk-SK" w:eastAsia="en-AU"/>
        </w:rPr>
        <w:lastRenderedPageBreak/>
        <w:t>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04A725B9"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141" w:name="_Toc440372870"/>
      <w:bookmarkStart w:id="142" w:name="_Toc4576190"/>
      <w:bookmarkStart w:id="14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41"/>
      <w:bookmarkEnd w:id="142"/>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7"/>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8"/>
      </w:r>
      <w:r w:rsidRPr="00BB4058">
        <w:rPr>
          <w:rFonts w:cs="Arial"/>
          <w:szCs w:val="16"/>
        </w:rPr>
        <w:t xml:space="preserve"> na projekt. Vlastné zdroje prijímateľa na realizáciu projektu (ak r</w:t>
      </w:r>
      <w:r w:rsidRPr="00BB4058">
        <w:rPr>
          <w:rFonts w:cs="Arial"/>
          <w:szCs w:val="16"/>
        </w:rPr>
        <w:lastRenderedPageBreak/>
        <w:t xml:space="preserve">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9"/>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 xml:space="preserve">V prípade, ak je výdavkový účet pre prostriedky </w:t>
      </w:r>
      <w:r w:rsidRPr="0073389C">
        <w:lastRenderedPageBreak/>
        <w:t>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0"/>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1"/>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Poskyto</w:t>
      </w:r>
      <w:r>
        <w:rPr>
          <w:rFonts w:cs="Arial"/>
          <w:szCs w:val="19"/>
        </w:rPr>
        <w:lastRenderedPageBreak/>
        <w:t xml:space="preserve">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144" w:name="_Toc440372871"/>
      <w:r w:rsidRPr="00E135DC">
        <w:rPr>
          <w:b/>
        </w:rPr>
        <w:t>Platby vo vzťahu prijímateľ – dodávateľ/zhotoviteľ</w:t>
      </w:r>
      <w:bookmarkEnd w:id="144"/>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145" w:name="_Toc440372872"/>
      <w:bookmarkStart w:id="146" w:name="_Toc4576191"/>
      <w:r w:rsidRPr="0073389C">
        <w:rPr>
          <w:lang w:val="sk-SK"/>
        </w:rPr>
        <w:t>Oprávnenosť výdavkov</w:t>
      </w:r>
      <w:bookmarkEnd w:id="143"/>
      <w:bookmarkEnd w:id="145"/>
      <w:bookmarkEnd w:id="14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2"/>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mluvy (nie na úrovni reálneho čerpania jednotlivých výdavkov). Dodržanie limitu na nepriame výdavky bude posúdené po predložení záverečnej žiadosti o platbu. V prípade, že limit pre nepriame výdavky bude prekročený, budú výdavky nad rámec tohto limitu p</w:t>
      </w:r>
      <w:r w:rsidRPr="0073389C">
        <w:lastRenderedPageBreak/>
        <w:t xml:space="preserve">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w:t>
      </w:r>
      <w:del w:id="147" w:author="Miruška Hrabčáková" w:date="2019-07-25T10:30:00Z">
        <w:r w:rsidRPr="0073389C" w:rsidDel="00E125CB">
          <w:delText xml:space="preserve"> </w:delText>
        </w:r>
      </w:del>
      <w:r w:rsidRPr="0073389C">
        <w:t xml:space="preserve">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3"/>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Nepriame výdavky (režijné výdavky) sú také výdavky, ktoré nie sú alebo nemôžu byť prepojené priamo na konkrétnu činnosť projek</w:t>
      </w:r>
      <w:r w:rsidR="00391F1C" w:rsidRPr="00666AC8">
        <w:rPr>
          <w:lang w:val="sk-SK"/>
        </w:rPr>
        <w:lastRenderedPageBreak/>
        <w:t xml:space="preserve">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4"/>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w:t>
      </w:r>
      <w:r w:rsidRPr="0073389C">
        <w:lastRenderedPageBreak/>
        <w:t>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5"/>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w:t>
      </w:r>
      <w:r w:rsidRPr="0073389C">
        <w:lastRenderedPageBreak/>
        <w:t>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6"/>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7"/>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w:t>
      </w:r>
      <w:r w:rsidRPr="0073389C">
        <w:lastRenderedPageBreak/>
        <w:t>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8"/>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5B7173">
      <w:pPr>
        <w:pStyle w:val="Odsekzoznamu"/>
        <w:numPr>
          <w:ilvl w:val="0"/>
          <w:numId w:val="103"/>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9"/>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30"/>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w:t>
      </w:r>
      <w:r w:rsidRPr="00CB33A3">
        <w:lastRenderedPageBreak/>
        <w:t>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31"/>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xml:space="preserve">, bez ohľadu na spôsob dodania (interné/externé </w:t>
      </w:r>
      <w:r w:rsidRPr="00D040FA">
        <w:rPr>
          <w:rFonts w:cs="Arial"/>
          <w:color w:val="auto"/>
          <w:szCs w:val="19"/>
          <w:lang w:val="sk-SK"/>
        </w:rPr>
        <w:lastRenderedPageBreak/>
        <w:t>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2E72BC7" w14:textId="6EEDFE4D"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32"/>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 xml:space="preserve">v rámci rozpočtu zohľadniť očakávaný rast mzdových výdavkov a to buď na základe štatistického indexu (databáza STATdat. Štatistického úradu SR)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33"/>
      </w:r>
      <w:r w:rsidRPr="0032396F">
        <w:rPr>
          <w:rFonts w:cs="Arial"/>
          <w:b w:val="0"/>
          <w:color w:val="auto"/>
          <w:sz w:val="19"/>
          <w:szCs w:val="19"/>
          <w:lang w:val="sk-SK"/>
        </w:rPr>
        <w:t xml:space="preserve"> alebo na základe legislatívne určeného rastu miezd za jednotlivé obdobia (resp. kalendárne roky). </w:t>
      </w:r>
    </w:p>
    <w:p w14:paraId="76D78CCE" w14:textId="09F7898F"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44BA9282" w14:textId="2360BDDF"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34"/>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w:t>
      </w:r>
      <w:r w:rsidRPr="0032396F">
        <w:rPr>
          <w:rFonts w:cs="Arial"/>
          <w:b w:val="0"/>
          <w:color w:val="auto"/>
          <w:sz w:val="19"/>
          <w:szCs w:val="19"/>
          <w:lang w:val="sk-SK"/>
        </w:rPr>
        <w:lastRenderedPageBreak/>
        <w:t xml:space="preserve">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35"/>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459C6B45" w14:textId="57451A68"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36"/>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34140B61"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w:t>
      </w:r>
      <w:r>
        <w:lastRenderedPageBreak/>
        <w:t>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37"/>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4C79C206"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38"/>
      </w:r>
      <w:r w:rsidR="004A3293">
        <w:rPr>
          <w:b/>
        </w:rPr>
        <w:t>.</w:t>
      </w:r>
    </w:p>
    <w:p w14:paraId="60FF55D5" w14:textId="14A1AD3A"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39"/>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nezabudol, že dohodu je potrebné uzatvoriť v písomnej form</w:t>
      </w:r>
      <w:r w:rsidRPr="0073389C">
        <w:lastRenderedPageBreak/>
        <w:t xml:space="preserve">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40"/>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41"/>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2"/>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43"/>
      </w:r>
      <w:r w:rsidR="00694363" w:rsidRPr="0073389C">
        <w:t>),</w:t>
      </w:r>
      <w:r w:rsidRPr="0073389C">
        <w:t xml:space="preserve"> ako aj povinné odvody</w:t>
      </w:r>
      <w:r w:rsidRPr="0073389C">
        <w:rPr>
          <w:rStyle w:val="Odkaznapoznmkupodiarou"/>
          <w:sz w:val="19"/>
        </w:rPr>
        <w:footnoteReference w:id="44"/>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w:t>
      </w:r>
      <w:r w:rsidRPr="0073389C">
        <w:rPr>
          <w:b/>
        </w:rPr>
        <w:lastRenderedPageBreak/>
        <w:t>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5"/>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46"/>
      </w:r>
      <w:r w:rsidRPr="0073389C">
        <w:t>), ako aj povinné odvody za zamestnávateľa</w:t>
      </w:r>
      <w:r w:rsidRPr="0073389C">
        <w:rPr>
          <w:rStyle w:val="Odkaznapoznmkupodiarou"/>
          <w:sz w:val="19"/>
        </w:rPr>
        <w:footnoteReference w:id="47"/>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w:t>
      </w:r>
      <w:r w:rsidRPr="0073389C">
        <w:lastRenderedPageBreak/>
        <w:t>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48"/>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w:t>
      </w:r>
      <w:r w:rsidRPr="009B4AEF">
        <w:rPr>
          <w:rFonts w:cs="Arial"/>
          <w:color w:val="000000"/>
          <w:szCs w:val="19"/>
          <w:lang w:eastAsia="en-AU"/>
        </w:rPr>
        <w:lastRenderedPageBreak/>
        <w:t>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49"/>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50"/>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51"/>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52"/>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53"/>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w:t>
      </w:r>
      <w:r w:rsidRPr="0073389C">
        <w:lastRenderedPageBreak/>
        <w:t xml:space="preserv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54"/>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3149695"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del w:id="148" w:author="Miruška Hrabčáková" w:date="2019-06-20T10:11:00Z">
        <w:r w:rsidRPr="0073389C" w:rsidDel="00F33DDB">
          <w:rPr>
            <w:rFonts w:ascii="Arial" w:hAnsi="Arial" w:cs="Arial"/>
            <w:sz w:val="19"/>
            <w:szCs w:val="19"/>
            <w:lang w:val="sk-SK" w:eastAsia="en-US"/>
          </w:rPr>
          <w:delText>4</w:delText>
        </w:r>
      </w:del>
      <w:ins w:id="149" w:author="Miruška Hrabčáková" w:date="2019-06-20T10:11:00Z">
        <w:r w:rsidR="00F33DDB">
          <w:rPr>
            <w:rFonts w:ascii="Arial" w:hAnsi="Arial" w:cs="Arial"/>
            <w:sz w:val="19"/>
            <w:szCs w:val="19"/>
            <w:lang w:val="sk-SK" w:eastAsia="en-US"/>
          </w:rPr>
          <w:t>5</w:t>
        </w:r>
      </w:ins>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w:t>
      </w:r>
      <w:r w:rsidRPr="0073389C">
        <w:rPr>
          <w:rFonts w:ascii="Arial" w:hAnsi="Arial" w:cs="Arial"/>
          <w:sz w:val="19"/>
          <w:szCs w:val="19"/>
          <w:lang w:val="sk-SK"/>
        </w:rPr>
        <w:lastRenderedPageBreak/>
        <w:t xml:space="preserve">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5"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6" w:tooltip="Opatrenie Ministerstva financií Slovenskej republiky č. 401/2012 Z. z., ktorým sa ustanovujú  základné sadzby stravného v eurách alebo v cudzej mene pri zahraničných pracovných cestách" w:history="1">
        <w:r w:rsidRPr="0073389C">
          <w:t>opatrenie Mi</w:t>
        </w:r>
        <w:r w:rsidRPr="0073389C">
          <w:lastRenderedPageBreak/>
          <w:t>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55"/>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56"/>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57"/>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58"/>
      </w:r>
      <w:r w:rsidRPr="00B13AD8">
        <w:rPr>
          <w:rFonts w:cs="Arial"/>
          <w:szCs w:val="19"/>
        </w:rPr>
        <w:t>, ktorá zahŕňa výdavky na ubytovanie, stravné a cestovné v SR</w:t>
      </w:r>
      <w:r w:rsidRPr="00B13AD8">
        <w:rPr>
          <w:rStyle w:val="Odkaznapoznmkupodiarou"/>
          <w:rFonts w:cs="Arial"/>
          <w:sz w:val="19"/>
          <w:szCs w:val="19"/>
        </w:rPr>
        <w:footnoteReference w:id="59"/>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60"/>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61"/>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V prípade neúspešného a</w:t>
      </w:r>
      <w:r>
        <w:rPr>
          <w:rFonts w:cs="Arial"/>
          <w:b w:val="0"/>
          <w:color w:val="auto"/>
          <w:sz w:val="19"/>
          <w:szCs w:val="19"/>
          <w:lang w:val="sk-SK"/>
        </w:rPr>
        <w:lastRenderedPageBreak/>
        <w:t xml:space="preserve">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62"/>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63"/>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64"/>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7"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65"/>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w:t>
      </w:r>
      <w:r w:rsidRPr="00F93C7B">
        <w:rPr>
          <w:rFonts w:cs="Arial"/>
          <w:b w:val="0"/>
          <w:color w:val="auto"/>
          <w:sz w:val="19"/>
          <w:szCs w:val="19"/>
          <w:lang w:val="sk-SK"/>
        </w:rPr>
        <w:lastRenderedPageBreak/>
        <w:t>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66"/>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67"/>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68"/>
      </w:r>
      <w:r w:rsidRPr="0073389C">
        <w:rPr>
          <w:rFonts w:cs="Arial"/>
          <w:b w:val="0"/>
          <w:color w:val="auto"/>
          <w:sz w:val="19"/>
          <w:szCs w:val="19"/>
          <w:lang w:val="sk-SK"/>
        </w:rPr>
        <w:t xml:space="preserve"> (vypočítaný z oprávnenej vstupnej ceny majetku) a maximálne do výšky pomernej časti ročných odpisov stanovenej s presnosťou </w:t>
      </w:r>
      <w:r w:rsidRPr="0073389C">
        <w:rPr>
          <w:rFonts w:cs="Arial"/>
          <w:b w:val="0"/>
          <w:color w:val="auto"/>
          <w:sz w:val="19"/>
          <w:szCs w:val="19"/>
          <w:lang w:val="sk-SK"/>
        </w:rPr>
        <w:lastRenderedPageBreak/>
        <w:t xml:space="preserve">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69"/>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70"/>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71"/>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72"/>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w:t>
      </w:r>
      <w:r w:rsidRPr="0073389C">
        <w:rPr>
          <w:rFonts w:cs="Arial"/>
          <w:color w:val="auto"/>
          <w:sz w:val="19"/>
          <w:szCs w:val="19"/>
          <w:lang w:val="sk-SK"/>
        </w:rPr>
        <w:lastRenderedPageBreak/>
        <w:t>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73"/>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74"/>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lastRenderedPageBreak/>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75"/>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76"/>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w:t>
      </w:r>
      <w:r w:rsidRPr="008C5D90">
        <w:rPr>
          <w:rFonts w:cs="Arial"/>
        </w:rPr>
        <w:lastRenderedPageBreak/>
        <w:t>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A5254F8" w14:textId="49DA3A24"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w:t>
      </w:r>
      <w:r w:rsidRPr="0073389C">
        <w:rPr>
          <w:rFonts w:ascii="Arial" w:hAnsi="Arial" w:cs="Arial"/>
          <w:sz w:val="19"/>
          <w:szCs w:val="19"/>
          <w:lang w:val="sk-SK" w:eastAsia="en-US"/>
        </w:rPr>
        <w:lastRenderedPageBreak/>
        <w:t xml:space="preserve">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1B5EDDC3"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A55D058" w14:textId="216E341E"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77"/>
      </w:r>
      <w:r w:rsidRPr="0073389C">
        <w:rPr>
          <w:rFonts w:ascii="Arial" w:hAnsi="Arial" w:cs="Arial"/>
          <w:sz w:val="19"/>
          <w:szCs w:val="19"/>
        </w:rPr>
        <w:t xml:space="preserve">. </w:t>
      </w:r>
    </w:p>
    <w:p w14:paraId="7A55D05A"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w:t>
      </w:r>
      <w:r w:rsidR="00762C5E" w:rsidRPr="0073389C">
        <w:rPr>
          <w:rFonts w:ascii="Arial" w:hAnsi="Arial" w:cs="Arial"/>
          <w:sz w:val="19"/>
          <w:szCs w:val="19"/>
        </w:rPr>
        <w:lastRenderedPageBreak/>
        <w:t>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78"/>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6AC19838"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w:t>
      </w:r>
      <w:r w:rsidRPr="0073389C">
        <w:lastRenderedPageBreak/>
        <w:t>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150" w:name="_Toc361131496"/>
      <w:r w:rsidRPr="0073389C">
        <w:rPr>
          <w:rFonts w:ascii="Arial" w:hAnsi="Arial" w:cs="Arial"/>
          <w:b/>
          <w:sz w:val="19"/>
          <w:szCs w:val="19"/>
          <w:lang w:val="sk-SK" w:eastAsia="en-US"/>
        </w:rPr>
        <w:t>Problematika prekrývania sa výdavkov</w:t>
      </w:r>
      <w:bookmarkEnd w:id="150"/>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právne služby prijímateľa voči poskytovateľovi (napr. žaloba, vypracovanie </w:t>
      </w:r>
      <w:r w:rsidRPr="0073389C">
        <w:rPr>
          <w:rFonts w:ascii="Arial" w:hAnsi="Arial" w:cs="Arial"/>
          <w:sz w:val="19"/>
          <w:szCs w:val="19"/>
        </w:rPr>
        <w:lastRenderedPageBreak/>
        <w:t>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79"/>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80"/>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151" w:name="_Toc410907859"/>
      <w:bookmarkStart w:id="152" w:name="_Toc440372873"/>
      <w:bookmarkStart w:id="153" w:name="_Toc4576192"/>
      <w:r w:rsidRPr="0073389C">
        <w:rPr>
          <w:lang w:val="sk-SK"/>
        </w:rPr>
        <w:t>Postupy pri žiadosti o platbu</w:t>
      </w:r>
      <w:bookmarkEnd w:id="151"/>
      <w:bookmarkEnd w:id="152"/>
      <w:bookmarkEnd w:id="153"/>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683559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093F89E9" w14:textId="78C63E6D"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659A5961" w14:textId="61B609D6"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7A55D08B" w14:textId="1B605DF9"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81"/>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82"/>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neakceptuje námietky podané prijímateľom, resp. prijímateľ v stanovenej lehote nedoručí námietky, resp. ak prijímateľ doručí ozn</w:t>
      </w:r>
      <w:r w:rsidRPr="0073389C">
        <w:lastRenderedPageBreak/>
        <w:t xml:space="preserve">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154" w:name="_Toc410907860"/>
      <w:bookmarkStart w:id="155" w:name="_Toc440372874"/>
      <w:bookmarkStart w:id="156" w:name="_Toc4576193"/>
      <w:r w:rsidRPr="0073389C">
        <w:rPr>
          <w:lang w:val="sk-SK"/>
        </w:rPr>
        <w:t>Špecifiká jednotlivých systémov financovania</w:t>
      </w:r>
      <w:bookmarkEnd w:id="154"/>
      <w:bookmarkEnd w:id="155"/>
      <w:bookmarkEnd w:id="156"/>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z dôvodu vyčlenenej časti nárokovaných finančných prostriedkov z predlož</w:t>
      </w:r>
      <w:r w:rsidR="00700600" w:rsidRPr="003A2FA6">
        <w:rPr>
          <w:rFonts w:cs="Arial"/>
          <w:bCs/>
          <w:szCs w:val="16"/>
        </w:rPr>
        <w:lastRenderedPageBreak/>
        <w:t xml:space="preserve">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83"/>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w:t>
      </w:r>
      <w:r w:rsidRPr="003A2FA6">
        <w:lastRenderedPageBreak/>
        <w:t>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5B7173">
      <w:pPr>
        <w:numPr>
          <w:ilvl w:val="0"/>
          <w:numId w:val="89"/>
        </w:numPr>
        <w:spacing w:before="120" w:after="120"/>
        <w:ind w:left="567" w:hanging="283"/>
        <w:jc w:val="both"/>
      </w:pPr>
      <w:r w:rsidRPr="003A2FA6">
        <w:t>v prí</w:t>
      </w:r>
      <w:r w:rsidRPr="003A2FA6">
        <w:lastRenderedPageBreak/>
        <w:t xml:space="preserve">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w:t>
      </w:r>
      <w:r w:rsidR="006739C3" w:rsidRPr="0073389C">
        <w:lastRenderedPageBreak/>
        <w:t>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V prípade, ak prijímateľ najneskôr do skončenia lehoty na zúčtovanie poskytnutej zálohovej platby zistí, že vzhľadom na rôzne opodstatnené</w:t>
      </w:r>
      <w:r w:rsidRPr="0073389C">
        <w:lastRenderedPageBreak/>
        <w:t xml:space="preserve">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w:t>
      </w:r>
      <w:r w:rsidRPr="0073389C">
        <w:lastRenderedPageBreak/>
        <w:t xml:space="preserve">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4F461B29" w:rsidR="007A0798" w:rsidRPr="0073389C"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84"/>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Pr="0073389C">
        <w:t xml:space="preserve">, následne ju  </w:t>
      </w:r>
      <w:r w:rsidR="00CD75A3">
        <w:t xml:space="preserve">v písomnej forme predloží RO pre OP EVS v stanovených termínoch spolu s povinnými prílohami. Písomná  forma môže mať buď listinnú alebo elektronickú podobu. V prípade listinnej podoby Prijímateľ formulár  ŽoP zaslaný cez ITMS2014+ vytlačí </w:t>
      </w:r>
      <w:r w:rsidRPr="0073389C">
        <w:t xml:space="preserve">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w:t>
      </w:r>
      <w:r w:rsidR="0067095A">
        <w:lastRenderedPageBreak/>
        <w: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doručí </w:t>
      </w:r>
      <w:r w:rsidRPr="0073389C" w:rsidDel="004132E7">
        <w:t>poskytovateľovi</w:t>
      </w:r>
      <w:r w:rsidRPr="0073389C">
        <w:t xml:space="preserve">. </w:t>
      </w:r>
      <w:r w:rsidR="00F0027F" w:rsidRPr="00F0027F">
        <w:t>V prípade elektronickej podoby  Prijímateľ formulár  ŽoP zaslaný cez  ITMS2014+ spolu s prílohami podá  prostredníctvom Ústredného portálu verejnej správy slovensko.sk podpísaný  oprávnenou osobou kvalif</w:t>
      </w:r>
      <w:r w:rsidR="008008CA">
        <w:t>ikovaným elektronickým podpisom</w:t>
      </w:r>
      <w:r w:rsidR="00F0027F" w:rsidRPr="00F0027F">
        <w:t>.</w:t>
      </w:r>
      <w:r w:rsidR="001B3A72">
        <w:t xml:space="preserve"> </w:t>
      </w:r>
      <w:r w:rsidRPr="0073389C">
        <w:t xml:space="preserve">V prípade neodoslania, resp. osobného nedoručenia </w:t>
      </w:r>
      <w:r w:rsidR="00520D9B">
        <w:t xml:space="preserve">ŽoP v </w:t>
      </w:r>
      <w:r w:rsidRPr="0073389C">
        <w:t xml:space="preserve">písomnej </w:t>
      </w:r>
      <w:r w:rsidR="004B3064">
        <w:t>forme</w:t>
      </w:r>
      <w:r w:rsidRPr="0073389C">
        <w:t xml:space="preserve">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5EF800C9" w14:textId="568676AB" w:rsidR="00633266" w:rsidRDefault="00737B72" w:rsidP="00CF7FC1">
      <w:pPr>
        <w:pStyle w:val="Zkladntext"/>
        <w:spacing w:before="120" w:after="120" w:line="288" w:lineRule="auto"/>
        <w:rPr>
          <w:rFonts w:ascii="Arial" w:hAnsi="Arial" w:cs="Arial"/>
          <w:sz w:val="19"/>
          <w:szCs w:val="19"/>
          <w:lang w:val="sk-SK"/>
        </w:rPr>
      </w:pPr>
      <w:ins w:id="157" w:author="Milan Matovič" w:date="2019-07-24T14:43:00Z">
        <w:r w:rsidRPr="00737B72">
          <w:rPr>
            <w:rFonts w:ascii="Arial" w:hAnsi="Arial"/>
            <w:sz w:val="19"/>
            <w:lang w:val="sk-SK" w:eastAsia="en-US"/>
          </w:rPr>
          <w:t>Pre začatie</w:t>
        </w:r>
      </w:ins>
      <w:ins w:id="158" w:author="Milan Matovič" w:date="2019-07-24T14:07:00Z">
        <w:r w:rsidR="00334533" w:rsidRPr="00737B72">
          <w:rPr>
            <w:rFonts w:ascii="Arial" w:hAnsi="Arial"/>
            <w:sz w:val="19"/>
            <w:lang w:val="sk-SK" w:eastAsia="en-US"/>
          </w:rPr>
          <w:t xml:space="preserve"> kontroly ŽoP je</w:t>
        </w:r>
      </w:ins>
      <w:ins w:id="159" w:author="Milan Matovič" w:date="2019-07-24T14:43:00Z">
        <w:r w:rsidRPr="00737B72">
          <w:rPr>
            <w:rFonts w:ascii="Arial" w:hAnsi="Arial"/>
            <w:sz w:val="19"/>
            <w:lang w:val="sk-SK" w:eastAsia="en-US"/>
          </w:rPr>
          <w:t xml:space="preserve"> rozhodujúce </w:t>
        </w:r>
      </w:ins>
      <w:ins w:id="160" w:author="Milan Matovič" w:date="2019-07-24T14:07:00Z">
        <w:r w:rsidR="00334533" w:rsidRPr="00737B72">
          <w:rPr>
            <w:rFonts w:ascii="Arial" w:hAnsi="Arial"/>
            <w:sz w:val="19"/>
            <w:lang w:val="sk-SK" w:eastAsia="en-US"/>
          </w:rPr>
          <w:t xml:space="preserve"> doručenie (t. j. prijatie) písomnej formy ŽoP</w:t>
        </w:r>
      </w:ins>
      <w:ins w:id="161" w:author="Milan Matovič" w:date="2019-07-24T14:46:00Z">
        <w:r w:rsidRPr="00737B72">
          <w:rPr>
            <w:rFonts w:ascii="Arial" w:hAnsi="Arial"/>
            <w:sz w:val="19"/>
            <w:lang w:val="sk-SK" w:eastAsia="en-US"/>
          </w:rPr>
          <w:t xml:space="preserve"> na</w:t>
        </w:r>
      </w:ins>
      <w:ins w:id="162" w:author="Milan Matovič" w:date="2019-07-24T14:18:00Z">
        <w:r w:rsidR="005F4AB9" w:rsidRPr="00737B72">
          <w:rPr>
            <w:rFonts w:ascii="Arial" w:hAnsi="Arial"/>
            <w:sz w:val="19"/>
            <w:lang w:val="sk-SK" w:eastAsia="en-US"/>
          </w:rPr>
          <w:t xml:space="preserve"> RO pre OP EVS</w:t>
        </w:r>
      </w:ins>
      <w:ins w:id="163" w:author="Milan Matovič" w:date="2019-07-24T14:07:00Z">
        <w:r w:rsidR="00334533" w:rsidRPr="00737B72">
          <w:rPr>
            <w:rFonts w:ascii="Arial" w:hAnsi="Arial"/>
            <w:sz w:val="19"/>
            <w:lang w:val="sk-SK" w:eastAsia="en-US"/>
          </w:rPr>
          <w:t xml:space="preserve">. V prípade </w:t>
        </w:r>
      </w:ins>
      <w:ins w:id="164" w:author="Milan Matovič" w:date="2019-07-24T14:09:00Z">
        <w:r w:rsidR="00660164" w:rsidRPr="00737B72">
          <w:rPr>
            <w:rFonts w:ascii="Arial" w:hAnsi="Arial"/>
            <w:sz w:val="19"/>
            <w:lang w:val="sk-SK" w:eastAsia="en-US"/>
          </w:rPr>
          <w:t>elektronick</w:t>
        </w:r>
      </w:ins>
      <w:ins w:id="165" w:author="Milan Matovič" w:date="2019-07-24T14:10:00Z">
        <w:r w:rsidR="00660164" w:rsidRPr="00737B72">
          <w:rPr>
            <w:rFonts w:ascii="Arial" w:hAnsi="Arial"/>
            <w:sz w:val="19"/>
            <w:lang w:val="sk-SK" w:eastAsia="en-US"/>
          </w:rPr>
          <w:t>ej podoby podania ŽoP je pre určen</w:t>
        </w:r>
        <w:r w:rsidR="004E053C">
          <w:rPr>
            <w:rFonts w:ascii="Arial" w:hAnsi="Arial"/>
            <w:sz w:val="19"/>
            <w:lang w:val="sk-SK" w:eastAsia="en-US"/>
          </w:rPr>
          <w:t xml:space="preserve">ie </w:t>
        </w:r>
      </w:ins>
      <w:ins w:id="166" w:author="Milan Matovič" w:date="2019-07-24T15:18:00Z">
        <w:r w:rsidR="008E2E7C">
          <w:rPr>
            <w:rFonts w:ascii="Arial" w:hAnsi="Arial"/>
            <w:sz w:val="19"/>
            <w:lang w:val="sk-SK" w:eastAsia="en-US"/>
          </w:rPr>
          <w:t>začiatku kontroly ŽoP</w:t>
        </w:r>
      </w:ins>
      <w:ins w:id="167" w:author="Milan Matovič" w:date="2019-07-24T14:10:00Z">
        <w:r w:rsidR="00660164" w:rsidRPr="00737B72">
          <w:rPr>
            <w:rFonts w:ascii="Arial" w:hAnsi="Arial"/>
            <w:sz w:val="19"/>
            <w:lang w:val="sk-SK" w:eastAsia="en-US"/>
          </w:rPr>
          <w:t xml:space="preserve"> rozhodujúci </w:t>
        </w:r>
      </w:ins>
      <w:ins w:id="168" w:author="Milan Matovič" w:date="2019-07-24T14:14:00Z">
        <w:r w:rsidR="00660164" w:rsidRPr="00737B72">
          <w:rPr>
            <w:rFonts w:ascii="Arial" w:hAnsi="Arial"/>
            <w:sz w:val="19"/>
            <w:lang w:val="sk-SK" w:eastAsia="en-US"/>
          </w:rPr>
          <w:t>dátum elektronick</w:t>
        </w:r>
      </w:ins>
      <w:ins w:id="169" w:author="Milan Matovič" w:date="2019-07-24T14:15:00Z">
        <w:r w:rsidR="00660164" w:rsidRPr="00737B72">
          <w:rPr>
            <w:rFonts w:ascii="Arial" w:hAnsi="Arial"/>
            <w:sz w:val="19"/>
            <w:lang w:val="sk-SK" w:eastAsia="en-US"/>
          </w:rPr>
          <w:t>ého</w:t>
        </w:r>
      </w:ins>
      <w:ins w:id="170" w:author="Milan Matovič" w:date="2019-07-24T14:14:00Z">
        <w:r w:rsidR="00660164" w:rsidRPr="00737B72">
          <w:rPr>
            <w:rFonts w:ascii="Arial" w:hAnsi="Arial"/>
            <w:sz w:val="19"/>
            <w:lang w:val="sk-SK" w:eastAsia="en-US"/>
          </w:rPr>
          <w:t xml:space="preserve"> doručen</w:t>
        </w:r>
      </w:ins>
      <w:ins w:id="171" w:author="Milan Matovič" w:date="2019-07-24T14:15:00Z">
        <w:r w:rsidR="00660164" w:rsidRPr="00737B72">
          <w:rPr>
            <w:rFonts w:ascii="Arial" w:hAnsi="Arial"/>
            <w:sz w:val="19"/>
            <w:lang w:val="sk-SK" w:eastAsia="en-US"/>
          </w:rPr>
          <w:t>ia</w:t>
        </w:r>
        <w:r w:rsidR="00660164" w:rsidRPr="008E2E7C">
          <w:rPr>
            <w:szCs w:val="22"/>
            <w:vertAlign w:val="superscript"/>
            <w:lang w:eastAsia="en-US"/>
          </w:rPr>
          <w:footnoteReference w:id="85"/>
        </w:r>
      </w:ins>
      <w:ins w:id="177" w:author="Milan Matovič" w:date="2019-07-24T14:19:00Z">
        <w:r w:rsidR="005F4AB9" w:rsidRPr="00737B72">
          <w:rPr>
            <w:rFonts w:ascii="Arial" w:hAnsi="Arial"/>
            <w:sz w:val="19"/>
            <w:lang w:val="sk-SK" w:eastAsia="en-US"/>
          </w:rPr>
          <w:t xml:space="preserve"> </w:t>
        </w:r>
      </w:ins>
      <w:ins w:id="178" w:author="Milan Matovič" w:date="2019-07-24T14:22:00Z">
        <w:r w:rsidR="005F4AB9" w:rsidRPr="00737B72">
          <w:rPr>
            <w:rFonts w:ascii="Arial" w:hAnsi="Arial"/>
            <w:sz w:val="19"/>
            <w:lang w:val="sk-SK" w:eastAsia="en-US"/>
          </w:rPr>
          <w:t>na</w:t>
        </w:r>
      </w:ins>
      <w:ins w:id="179" w:author="Milan Matovič" w:date="2019-07-24T14:23:00Z">
        <w:r w:rsidR="005F4AB9" w:rsidRPr="00737B72">
          <w:rPr>
            <w:rFonts w:ascii="Arial" w:hAnsi="Arial"/>
            <w:sz w:val="19"/>
            <w:lang w:val="sk-SK" w:eastAsia="en-US"/>
          </w:rPr>
          <w:t xml:space="preserve"> </w:t>
        </w:r>
      </w:ins>
      <w:ins w:id="180" w:author="Milan Matovič" w:date="2019-07-24T14:22:00Z">
        <w:r w:rsidR="005F4AB9" w:rsidRPr="00737B72">
          <w:rPr>
            <w:rFonts w:ascii="Arial" w:hAnsi="Arial"/>
            <w:sz w:val="19"/>
            <w:lang w:val="sk-SK" w:eastAsia="en-US"/>
          </w:rPr>
          <w:t>RO pre OP EVS</w:t>
        </w:r>
      </w:ins>
      <w:ins w:id="181" w:author="Milan Matovič" w:date="2019-07-24T14:14:00Z">
        <w:r w:rsidR="00660164" w:rsidRPr="00737B72">
          <w:rPr>
            <w:rFonts w:ascii="Arial" w:hAnsi="Arial"/>
            <w:sz w:val="19"/>
            <w:lang w:val="sk-SK" w:eastAsia="en-US"/>
          </w:rPr>
          <w:t>.</w:t>
        </w:r>
      </w:ins>
      <w:ins w:id="182" w:author="Milan Matovič" w:date="2019-07-24T14:09:00Z">
        <w:r w:rsidR="00660164" w:rsidRPr="00737B72">
          <w:rPr>
            <w:rFonts w:ascii="Arial" w:hAnsi="Arial"/>
            <w:sz w:val="19"/>
            <w:lang w:val="sk-SK" w:eastAsia="en-US"/>
          </w:rPr>
          <w:t xml:space="preserve"> </w:t>
        </w:r>
      </w:ins>
      <w:ins w:id="183" w:author="Milan Matovič" w:date="2019-07-24T14:24:00Z">
        <w:r w:rsidR="005F4AB9" w:rsidRPr="00737B72">
          <w:rPr>
            <w:rFonts w:ascii="Arial" w:hAnsi="Arial"/>
            <w:sz w:val="19"/>
            <w:lang w:val="sk-SK" w:eastAsia="en-US"/>
          </w:rPr>
          <w:t xml:space="preserve">V prípade listinnej </w:t>
        </w:r>
      </w:ins>
      <w:ins w:id="184" w:author="Milan Matovič" w:date="2019-07-24T14:48:00Z">
        <w:r>
          <w:rPr>
            <w:rFonts w:ascii="Arial" w:hAnsi="Arial"/>
            <w:sz w:val="19"/>
            <w:lang w:val="sk-SK" w:eastAsia="en-US"/>
          </w:rPr>
          <w:t>podoby</w:t>
        </w:r>
      </w:ins>
      <w:ins w:id="185" w:author="Milan Matovič" w:date="2019-07-24T14:24:00Z">
        <w:r w:rsidR="005F4AB9" w:rsidRPr="00737B72">
          <w:rPr>
            <w:rFonts w:ascii="Arial" w:hAnsi="Arial"/>
            <w:sz w:val="19"/>
            <w:lang w:val="sk-SK" w:eastAsia="en-US"/>
          </w:rPr>
          <w:t xml:space="preserve"> je to </w:t>
        </w:r>
      </w:ins>
      <w:ins w:id="186" w:author="Milan Matovič" w:date="2019-07-24T15:06:00Z">
        <w:r w:rsidR="004E053C">
          <w:rPr>
            <w:rFonts w:ascii="Arial" w:hAnsi="Arial"/>
            <w:sz w:val="19"/>
            <w:lang w:val="sk-SK" w:eastAsia="en-US"/>
          </w:rPr>
          <w:t xml:space="preserve">dátum </w:t>
        </w:r>
      </w:ins>
      <w:ins w:id="187" w:author="Milan Matovič" w:date="2019-07-24T14:24:00Z">
        <w:r w:rsidR="005F4AB9" w:rsidRPr="00737B72">
          <w:rPr>
            <w:rFonts w:ascii="Arial" w:hAnsi="Arial"/>
            <w:sz w:val="19"/>
            <w:lang w:val="sk-SK" w:eastAsia="en-US"/>
          </w:rPr>
          <w:t>doručeni</w:t>
        </w:r>
      </w:ins>
      <w:ins w:id="188" w:author="Milan Matovič" w:date="2019-07-24T15:06:00Z">
        <w:r w:rsidR="004E053C">
          <w:rPr>
            <w:rFonts w:ascii="Arial" w:hAnsi="Arial"/>
            <w:sz w:val="19"/>
            <w:lang w:val="sk-SK" w:eastAsia="en-US"/>
          </w:rPr>
          <w:t>a</w:t>
        </w:r>
      </w:ins>
      <w:ins w:id="189" w:author="Milan Matovič" w:date="2019-07-24T14:26:00Z">
        <w:r w:rsidR="005F4AB9" w:rsidRPr="00737B72">
          <w:rPr>
            <w:rFonts w:ascii="Arial" w:hAnsi="Arial"/>
            <w:sz w:val="19"/>
            <w:lang w:val="sk-SK" w:eastAsia="en-US"/>
          </w:rPr>
          <w:t xml:space="preserve"> poštou, kuriérom alebo osobne na podateľňu poskytovateľovi. </w:t>
        </w:r>
      </w:ins>
    </w:p>
    <w:p w14:paraId="7A55D0EE" w14:textId="5AB1936F" w:rsidR="007A0798" w:rsidRPr="0073389C" w:rsidRDefault="007A0798" w:rsidP="00CF7FC1">
      <w:pPr>
        <w:pStyle w:val="Zkladntext"/>
        <w:spacing w:before="120" w:after="120" w:line="288" w:lineRule="auto"/>
        <w:rPr>
          <w:rFonts w:ascii="Arial" w:hAnsi="Arial" w:cs="Arial"/>
          <w:sz w:val="19"/>
          <w:szCs w:val="19"/>
          <w:lang w:val="sk-SK"/>
        </w:rPr>
      </w:pPr>
      <w:del w:id="190" w:author="Milan Matovič" w:date="2019-07-24T15:08:00Z">
        <w:r w:rsidRPr="0073389C" w:rsidDel="004E053C">
          <w:rPr>
            <w:rFonts w:ascii="Arial" w:hAnsi="Arial" w:cs="Arial"/>
            <w:sz w:val="19"/>
            <w:szCs w:val="19"/>
            <w:lang w:val="sk-SK"/>
          </w:rPr>
          <w:delText>Za predloženie žiadosti o platbu sa považuje doručenie vytlačenej žiadosti o platbu z ITMS2014+</w:delText>
        </w:r>
        <w:r w:rsidR="004132E7" w:rsidRPr="0073389C" w:rsidDel="004E053C">
          <w:rPr>
            <w:rFonts w:ascii="Arial" w:hAnsi="Arial" w:cs="Arial"/>
            <w:sz w:val="19"/>
            <w:szCs w:val="19"/>
            <w:lang w:val="sk-SK"/>
          </w:rPr>
          <w:delText xml:space="preserve"> </w:delText>
        </w:r>
        <w:r w:rsidR="00027AB5" w:rsidRPr="0073389C" w:rsidDel="004E053C">
          <w:rPr>
            <w:rFonts w:ascii="Arial" w:hAnsi="Arial" w:cs="Arial"/>
            <w:sz w:val="19"/>
            <w:szCs w:val="19"/>
            <w:lang w:val="sk-SK"/>
          </w:rPr>
          <w:delText>spolu s účtovnými dokladmi a podpornou dokumentáciou (jeden rovnopis alebo kópia označená podpisom štatutárneho orgánu prijímateľa, resp. ním splnomocnenou osobou)</w:delText>
        </w:r>
        <w:r w:rsidR="00027AB5" w:rsidRPr="0073389C" w:rsidDel="004E053C">
          <w:rPr>
            <w:lang w:val="sk-SK"/>
          </w:rPr>
          <w:delText xml:space="preserve"> </w:delText>
        </w:r>
      </w:del>
      <w:del w:id="191" w:author="Milan Matovič" w:date="2019-07-24T14:26:00Z">
        <w:r w:rsidR="004132E7" w:rsidRPr="0073389C" w:rsidDel="005F4AB9">
          <w:rPr>
            <w:rFonts w:ascii="Arial" w:hAnsi="Arial" w:cs="Arial"/>
            <w:sz w:val="19"/>
            <w:szCs w:val="19"/>
            <w:lang w:val="sk-SK"/>
          </w:rPr>
          <w:delText>poštou, kuriérom alebo osobne na podateľ</w:delText>
        </w:r>
        <w:r w:rsidR="00DD1A71" w:rsidDel="005F4AB9">
          <w:rPr>
            <w:rFonts w:ascii="Arial" w:hAnsi="Arial" w:cs="Arial"/>
            <w:sz w:val="19"/>
            <w:szCs w:val="19"/>
            <w:lang w:val="sk-SK"/>
          </w:rPr>
          <w:delText>ň</w:delText>
        </w:r>
        <w:r w:rsidR="004132E7" w:rsidRPr="0073389C" w:rsidDel="005F4AB9">
          <w:rPr>
            <w:rFonts w:ascii="Arial" w:hAnsi="Arial" w:cs="Arial"/>
            <w:sz w:val="19"/>
            <w:szCs w:val="19"/>
            <w:lang w:val="sk-SK"/>
          </w:rPr>
          <w:delText>u</w:delText>
        </w:r>
        <w:r w:rsidRPr="0073389C" w:rsidDel="005F4AB9">
          <w:rPr>
            <w:rFonts w:ascii="Arial" w:hAnsi="Arial" w:cs="Arial"/>
            <w:sz w:val="19"/>
            <w:szCs w:val="19"/>
            <w:lang w:val="sk-SK"/>
          </w:rPr>
          <w:delText xml:space="preserve"> poskytovateľovi</w:delText>
        </w:r>
        <w:r w:rsidR="0046005C" w:rsidRPr="0073389C" w:rsidDel="005F4AB9">
          <w:rPr>
            <w:rFonts w:ascii="Arial" w:hAnsi="Arial" w:cs="Arial"/>
            <w:sz w:val="19"/>
            <w:szCs w:val="19"/>
            <w:lang w:val="sk-SK"/>
          </w:rPr>
          <w:delText>.</w:delText>
        </w:r>
        <w:r w:rsidRPr="0073389C" w:rsidDel="005F4AB9">
          <w:rPr>
            <w:rFonts w:ascii="Arial" w:hAnsi="Arial" w:cs="Arial"/>
            <w:sz w:val="19"/>
            <w:szCs w:val="19"/>
            <w:lang w:val="sk-SK"/>
          </w:rPr>
          <w:delText xml:space="preserve"> </w:delText>
        </w:r>
      </w:del>
      <w:del w:id="192" w:author="Milan Matovič" w:date="2019-07-24T15:08:00Z">
        <w:r w:rsidRPr="0073389C" w:rsidDel="004E053C">
          <w:rPr>
            <w:rFonts w:ascii="Arial" w:hAnsi="Arial" w:cs="Arial"/>
            <w:sz w:val="19"/>
            <w:szCs w:val="19"/>
            <w:lang w:val="sk-SK"/>
          </w:rPr>
          <w:delText>ŽoP pr</w:delText>
        </w:r>
        <w:r w:rsidR="00C545D8" w:rsidDel="004E053C">
          <w:rPr>
            <w:rFonts w:ascii="Arial" w:hAnsi="Arial" w:cs="Arial"/>
            <w:sz w:val="19"/>
            <w:szCs w:val="19"/>
            <w:lang w:val="sk-SK"/>
          </w:rPr>
          <w:delText>i</w:delText>
        </w:r>
        <w:r w:rsidRPr="0073389C" w:rsidDel="004E053C">
          <w:rPr>
            <w:rFonts w:ascii="Arial" w:hAnsi="Arial" w:cs="Arial"/>
            <w:sz w:val="19"/>
            <w:szCs w:val="19"/>
            <w:lang w:val="sk-SK"/>
          </w:rPr>
          <w:delText>j</w:delText>
        </w:r>
        <w:r w:rsidR="00C545D8" w:rsidDel="004E053C">
          <w:rPr>
            <w:rFonts w:ascii="Arial" w:hAnsi="Arial" w:cs="Arial"/>
            <w:sz w:val="19"/>
            <w:szCs w:val="19"/>
            <w:lang w:val="sk-SK"/>
          </w:rPr>
          <w:delText>í</w:delText>
        </w:r>
        <w:r w:rsidRPr="0073389C" w:rsidDel="004E053C">
          <w:rPr>
            <w:rFonts w:ascii="Arial" w:hAnsi="Arial" w:cs="Arial"/>
            <w:sz w:val="19"/>
            <w:szCs w:val="19"/>
            <w:lang w:val="sk-SK"/>
          </w:rPr>
          <w:delText>mateľ doručí na adresu uvedenú nižšie</w:delText>
        </w:r>
      </w:del>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Žiadosť o platbu prijímateľa je potrebné predložiť</w:t>
      </w:r>
      <w:ins w:id="193" w:author="Milan Matovič" w:date="2019-07-24T15:10:00Z">
        <w:r w:rsidR="004E053C">
          <w:rPr>
            <w:rStyle w:val="Odkaznapoznmkupodiarou"/>
            <w:rFonts w:cs="Arial"/>
            <w:szCs w:val="19"/>
            <w:lang w:val="sk-SK"/>
          </w:rPr>
          <w:footnoteReference w:id="86"/>
        </w:r>
      </w:ins>
      <w:r w:rsidR="00732626" w:rsidRPr="0073389C">
        <w:rPr>
          <w:rFonts w:ascii="Arial" w:hAnsi="Arial" w:cs="Arial"/>
          <w:sz w:val="19"/>
          <w:szCs w:val="19"/>
          <w:lang w:val="sk-SK"/>
        </w:rPr>
        <w:t xml:space="preserve">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35007E2" w:rsidR="007A0798" w:rsidRPr="0073389C" w:rsidDel="006505DE" w:rsidRDefault="007A0798" w:rsidP="008D155B">
      <w:pPr>
        <w:pStyle w:val="Zkladntext"/>
        <w:numPr>
          <w:ilvl w:val="1"/>
          <w:numId w:val="12"/>
        </w:numPr>
        <w:spacing w:before="120" w:after="120" w:line="288" w:lineRule="auto"/>
        <w:ind w:left="851" w:hanging="284"/>
        <w:rPr>
          <w:del w:id="202" w:author="Miruška Hrabčáková" w:date="2019-07-25T10:48:00Z"/>
          <w:rFonts w:ascii="Arial" w:hAnsi="Arial" w:cs="Arial"/>
          <w:sz w:val="19"/>
          <w:szCs w:val="19"/>
          <w:lang w:val="sk-SK"/>
        </w:rPr>
      </w:pPr>
      <w:del w:id="203" w:author="Miruška Hrabčáková" w:date="2019-07-25T10:48:00Z">
        <w:r w:rsidRPr="0073389C" w:rsidDel="006505DE">
          <w:rPr>
            <w:rFonts w:ascii="Arial" w:hAnsi="Arial" w:cs="Arial"/>
            <w:sz w:val="19"/>
            <w:szCs w:val="19"/>
            <w:lang w:val="sk-SK"/>
          </w:rPr>
          <w:delText>Ministerstvo vnútra SR, Od</w:delText>
        </w:r>
        <w:r w:rsidR="005879C9" w:rsidRPr="0073389C" w:rsidDel="006505DE">
          <w:rPr>
            <w:rFonts w:ascii="Arial" w:hAnsi="Arial" w:cs="Arial"/>
            <w:sz w:val="19"/>
            <w:szCs w:val="19"/>
            <w:lang w:val="sk-SK"/>
          </w:rPr>
          <w:delText>delenie</w:delText>
        </w:r>
        <w:r w:rsidRPr="0073389C" w:rsidDel="006505DE">
          <w:rPr>
            <w:rFonts w:ascii="Arial" w:hAnsi="Arial" w:cs="Arial"/>
            <w:sz w:val="19"/>
            <w:szCs w:val="19"/>
            <w:lang w:val="sk-SK"/>
          </w:rPr>
          <w:delText xml:space="preserve"> finančného riadenia</w:delText>
        </w:r>
        <w:r w:rsidRPr="0073389C" w:rsidDel="006505DE">
          <w:rPr>
            <w:rStyle w:val="Odkaznapoznmkupodiarou"/>
            <w:rFonts w:cs="Arial"/>
            <w:szCs w:val="19"/>
            <w:lang w:val="sk-SK"/>
          </w:rPr>
          <w:footnoteReference w:id="87"/>
        </w:r>
        <w:r w:rsidRPr="0073389C" w:rsidDel="006505DE">
          <w:rPr>
            <w:rFonts w:ascii="Arial" w:hAnsi="Arial" w:cs="Arial"/>
            <w:sz w:val="19"/>
            <w:szCs w:val="19"/>
            <w:lang w:val="sk-SK"/>
          </w:rPr>
          <w:delText xml:space="preserve">, Panenská 21, </w:delText>
        </w:r>
        <w:r w:rsidR="005951B6" w:rsidRPr="0073389C" w:rsidDel="006505DE">
          <w:rPr>
            <w:rFonts w:ascii="Arial" w:hAnsi="Arial" w:cs="Arial"/>
            <w:sz w:val="19"/>
            <w:szCs w:val="19"/>
            <w:lang w:val="sk-SK"/>
          </w:rPr>
          <w:delText>81</w:delText>
        </w:r>
        <w:r w:rsidR="005951B6" w:rsidDel="006505DE">
          <w:rPr>
            <w:rFonts w:ascii="Arial" w:hAnsi="Arial" w:cs="Arial"/>
            <w:sz w:val="19"/>
            <w:szCs w:val="19"/>
            <w:lang w:val="sk-SK"/>
          </w:rPr>
          <w:delText>2</w:delText>
        </w:r>
        <w:r w:rsidR="005951B6" w:rsidRPr="0073389C" w:rsidDel="006505DE">
          <w:rPr>
            <w:rFonts w:ascii="Arial" w:hAnsi="Arial" w:cs="Arial"/>
            <w:sz w:val="19"/>
            <w:szCs w:val="19"/>
            <w:lang w:val="sk-SK"/>
          </w:rPr>
          <w:delText xml:space="preserve"> </w:delText>
        </w:r>
        <w:r w:rsidR="005951B6" w:rsidDel="006505DE">
          <w:rPr>
            <w:rFonts w:ascii="Arial" w:hAnsi="Arial" w:cs="Arial"/>
            <w:sz w:val="19"/>
            <w:szCs w:val="19"/>
            <w:lang w:val="sk-SK"/>
          </w:rPr>
          <w:delText>82</w:delText>
        </w:r>
        <w:r w:rsidRPr="0073389C" w:rsidDel="006505DE">
          <w:rPr>
            <w:rFonts w:ascii="Arial" w:hAnsi="Arial" w:cs="Arial"/>
            <w:sz w:val="19"/>
            <w:szCs w:val="19"/>
            <w:lang w:val="sk-SK"/>
          </w:rPr>
          <w:delText xml:space="preserve"> Bratislava</w:delText>
        </w:r>
      </w:del>
    </w:p>
    <w:p w14:paraId="7A55D0F6" w14:textId="3301A22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 xml:space="preserve">Ministerstvo vnútra SR, </w:t>
      </w:r>
      <w:del w:id="206" w:author="Miruška Hrabčáková" w:date="2019-07-25T13:49:00Z">
        <w:r w:rsidRPr="0073389C" w:rsidDel="0084342F">
          <w:rPr>
            <w:rFonts w:ascii="Arial" w:hAnsi="Arial" w:cs="Arial"/>
            <w:sz w:val="19"/>
            <w:szCs w:val="19"/>
            <w:lang w:val="sk-SK"/>
          </w:rPr>
          <w:delText>Od</w:delText>
        </w:r>
        <w:r w:rsidR="005879C9" w:rsidRPr="0073389C" w:rsidDel="0084342F">
          <w:rPr>
            <w:rFonts w:ascii="Arial" w:hAnsi="Arial" w:cs="Arial"/>
            <w:sz w:val="19"/>
            <w:szCs w:val="19"/>
            <w:lang w:val="sk-SK"/>
          </w:rPr>
          <w:delText>delenie</w:delText>
        </w:r>
        <w:r w:rsidRPr="0073389C" w:rsidDel="0084342F">
          <w:rPr>
            <w:rFonts w:ascii="Arial" w:hAnsi="Arial" w:cs="Arial"/>
            <w:sz w:val="19"/>
            <w:szCs w:val="19"/>
            <w:lang w:val="sk-SK"/>
          </w:rPr>
          <w:delText xml:space="preserve"> implementácie projektov</w:delText>
        </w:r>
      </w:del>
      <w:ins w:id="207" w:author="Miruška Hrabčáková" w:date="2019-07-25T13:49:00Z">
        <w:r w:rsidR="0084342F">
          <w:rPr>
            <w:rFonts w:ascii="Arial" w:hAnsi="Arial" w:cs="Arial"/>
            <w:sz w:val="19"/>
            <w:szCs w:val="19"/>
            <w:lang w:val="sk-SK"/>
          </w:rPr>
          <w:t>RO pre OP EVS</w:t>
        </w:r>
      </w:ins>
      <w:del w:id="208" w:author="Miruška Hrabčáková" w:date="2019-07-25T10:48:00Z">
        <w:r w:rsidRPr="0073389C" w:rsidDel="006505DE">
          <w:rPr>
            <w:rStyle w:val="Odkaznapoznmkupodiarou"/>
            <w:rFonts w:cs="Arial"/>
            <w:sz w:val="19"/>
            <w:szCs w:val="19"/>
            <w:lang w:val="sk-SK"/>
          </w:rPr>
          <w:footnoteReference w:id="88"/>
        </w:r>
      </w:del>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5B01CB95"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r w:rsidR="00301A14">
        <w:rPr>
          <w:rFonts w:ascii="Arial" w:hAnsi="Arial" w:cs="Arial"/>
          <w:sz w:val="19"/>
          <w:szCs w:val="19"/>
          <w:lang w:val="sk-SK"/>
        </w:rPr>
        <w:t xml:space="preserve"> </w:t>
      </w:r>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318F9C27" w14:textId="38E58526"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w:t>
      </w:r>
      <w:r w:rsidR="00256785" w:rsidRPr="0073389C">
        <w:lastRenderedPageBreak/>
        <w:t>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w:t>
      </w:r>
      <w:del w:id="211" w:author="Miruška Hrabčáková" w:date="2019-07-25T11:05:00Z">
        <w:r w:rsidR="00256785" w:rsidRPr="0042029B" w:rsidDel="00E33C71">
          <w:rPr>
            <w:rFonts w:cs="Arial"/>
            <w:b/>
            <w:szCs w:val="19"/>
          </w:rPr>
          <w:delText xml:space="preserve"> </w:delText>
        </w:r>
      </w:del>
      <w:r w:rsidR="00256785" w:rsidRPr="0042029B">
        <w:rPr>
          <w:rFonts w:cs="Arial"/>
          <w:b/>
          <w:szCs w:val="19"/>
        </w:rPr>
        <w:t xml:space="preserve"> o platbu typu priebežná platba a zúčtovanie zálohovej platby</w:t>
      </w:r>
      <w:r w:rsidR="00256785">
        <w:rPr>
          <w:rFonts w:cs="Arial"/>
          <w:szCs w:val="19"/>
        </w:rPr>
        <w:t>.</w:t>
      </w:r>
    </w:p>
    <w:p w14:paraId="7ACE37E2"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4637527C"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212" w:name="_Toc410907861"/>
      <w:bookmarkStart w:id="213" w:name="_Toc440372875"/>
      <w:bookmarkStart w:id="214" w:name="_Toc4576194"/>
      <w:r w:rsidRPr="0073389C">
        <w:rPr>
          <w:caps/>
          <w:lang w:val="sk-SK" w:eastAsia="cs-CZ"/>
        </w:rPr>
        <w:t>Ú</w:t>
      </w:r>
      <w:r w:rsidRPr="0073389C">
        <w:rPr>
          <w:lang w:val="sk-SK" w:eastAsia="cs-CZ"/>
        </w:rPr>
        <w:t>čtovné doklady a ich prílohy</w:t>
      </w:r>
      <w:bookmarkEnd w:id="212"/>
      <w:bookmarkEnd w:id="213"/>
      <w:bookmarkEnd w:id="214"/>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89"/>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časovú spôsobilos</w:t>
      </w:r>
      <w:r w:rsidRPr="0073389C">
        <w:rPr>
          <w:lang w:val="sk-SK"/>
        </w:rPr>
        <w:lastRenderedPageBreak/>
        <w:t xml:space="preserve">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215" w:name="_Toc317864902"/>
      <w:bookmarkStart w:id="216" w:name="_Toc317865114"/>
      <w:bookmarkStart w:id="217" w:name="_Toc317865267"/>
      <w:bookmarkStart w:id="218" w:name="_Toc317865410"/>
      <w:bookmarkStart w:id="219" w:name="_Toc317865549"/>
      <w:bookmarkStart w:id="220" w:name="_Toc317865688"/>
      <w:bookmarkStart w:id="221" w:name="_Toc317866058"/>
      <w:bookmarkStart w:id="222" w:name="_Toc317866203"/>
      <w:bookmarkStart w:id="223" w:name="_Toc317866305"/>
      <w:bookmarkStart w:id="224" w:name="_Toc317866470"/>
      <w:bookmarkStart w:id="225" w:name="_Toc317866572"/>
      <w:bookmarkStart w:id="226" w:name="_Toc317866789"/>
      <w:bookmarkStart w:id="227" w:name="_Toc329084085"/>
      <w:bookmarkEnd w:id="215"/>
      <w:bookmarkEnd w:id="216"/>
      <w:bookmarkEnd w:id="217"/>
      <w:bookmarkEnd w:id="218"/>
      <w:bookmarkEnd w:id="219"/>
      <w:bookmarkEnd w:id="220"/>
      <w:bookmarkEnd w:id="221"/>
      <w:bookmarkEnd w:id="222"/>
      <w:bookmarkEnd w:id="223"/>
      <w:bookmarkEnd w:id="224"/>
      <w:bookmarkEnd w:id="225"/>
      <w:bookmarkEnd w:id="226"/>
      <w:bookmarkEnd w:id="227"/>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90"/>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228"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228"/>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229"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229"/>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230"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231" w:name="_Toc417050114"/>
      <w:bookmarkStart w:id="232" w:name="_Toc417155861"/>
      <w:bookmarkStart w:id="233" w:name="_Toc417156080"/>
      <w:bookmarkStart w:id="234" w:name="_Toc417050126"/>
      <w:bookmarkStart w:id="235" w:name="_Toc417155873"/>
      <w:bookmarkStart w:id="236" w:name="_Toc417156092"/>
      <w:bookmarkEnd w:id="231"/>
      <w:bookmarkEnd w:id="232"/>
      <w:bookmarkEnd w:id="233"/>
      <w:bookmarkEnd w:id="234"/>
      <w:bookmarkEnd w:id="235"/>
      <w:bookmarkEnd w:id="236"/>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w:t>
      </w:r>
      <w:r w:rsidRPr="0073389C">
        <w:rPr>
          <w:rFonts w:ascii="Arial" w:hAnsi="Arial" w:cs="Arial"/>
          <w:sz w:val="19"/>
          <w:szCs w:val="19"/>
          <w:lang w:val="sk-SK" w:eastAsia="cs-CZ"/>
        </w:rPr>
        <w:lastRenderedPageBreak/>
        <w: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91"/>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237" w:name="_Toc317864930"/>
      <w:bookmarkStart w:id="238" w:name="_Toc317865142"/>
      <w:bookmarkStart w:id="239" w:name="_Toc317865295"/>
      <w:bookmarkStart w:id="240" w:name="_Toc317865438"/>
      <w:bookmarkStart w:id="241" w:name="_Toc317865577"/>
      <w:bookmarkStart w:id="242" w:name="_Toc317865703"/>
      <w:bookmarkStart w:id="243" w:name="_Toc317866072"/>
      <w:bookmarkStart w:id="244" w:name="_Toc317866217"/>
      <w:bookmarkStart w:id="245" w:name="_Toc317866319"/>
      <w:bookmarkStart w:id="246" w:name="_Toc317866484"/>
      <w:bookmarkStart w:id="247" w:name="_Toc317866586"/>
      <w:bookmarkStart w:id="248" w:name="_Toc317866803"/>
      <w:bookmarkStart w:id="249" w:name="_Toc329084100"/>
      <w:bookmarkStart w:id="250" w:name="_Toc410905147"/>
      <w:bookmarkStart w:id="251" w:name="_Toc410907875"/>
      <w:bookmarkStart w:id="252" w:name="_Toc410910215"/>
      <w:bookmarkStart w:id="253" w:name="_Toc413415834"/>
      <w:bookmarkStart w:id="254" w:name="_Toc413830211"/>
      <w:bookmarkStart w:id="255" w:name="_Toc413833999"/>
      <w:bookmarkStart w:id="256" w:name="_Toc413834102"/>
      <w:bookmarkStart w:id="257" w:name="_Toc415130210"/>
      <w:bookmarkStart w:id="258" w:name="_Toc415155540"/>
      <w:bookmarkStart w:id="259" w:name="_Toc417050140"/>
      <w:bookmarkStart w:id="260" w:name="_Toc417155887"/>
      <w:bookmarkStart w:id="261" w:name="_Toc417156106"/>
      <w:bookmarkEnd w:id="230"/>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262"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262"/>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Účtovné doklady a iné doklady, ktoré je prijímateľ povinný predkladať p</w:t>
      </w:r>
      <w:r w:rsidRPr="0073389C">
        <w:rPr>
          <w:rFonts w:ascii="Arial" w:hAnsi="Arial" w:cs="Arial"/>
          <w:b/>
          <w:bCs/>
          <w:sz w:val="19"/>
          <w:szCs w:val="19"/>
          <w:lang w:val="sk-SK"/>
        </w:rPr>
        <w:lastRenderedPageBreak/>
        <w:t xml:space="preserve">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92"/>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93"/>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94"/>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263" w:name="_Ref523225313"/>
      <w:r w:rsidRPr="0073389C">
        <w:rPr>
          <w:rStyle w:val="Odkaznapoznmkupodiarou"/>
          <w:rFonts w:cs="Arial"/>
          <w:i/>
          <w:iCs/>
          <w:sz w:val="19"/>
          <w:szCs w:val="19"/>
          <w:lang w:val="sk-SK"/>
        </w:rPr>
        <w:footnoteReference w:id="95"/>
      </w:r>
      <w:bookmarkEnd w:id="263"/>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96"/>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2CFB4EBA"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ins w:id="264" w:author="Milan Matovič" w:date="2019-06-27T13:14:00Z">
        <w:r w:rsidR="007A4CA6">
          <w:rPr>
            <w:lang w:val="sk-SK"/>
          </w:rPr>
          <w:t xml:space="preserve">odporúčaný vzor </w:t>
        </w:r>
      </w:ins>
      <w:r>
        <w:rPr>
          <w:lang w:val="sk-SK"/>
        </w:rPr>
        <w:t xml:space="preserve">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97"/>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w:t>
      </w:r>
      <w:r w:rsidR="00065C76" w:rsidRPr="00065C76">
        <w:rPr>
          <w:lang w:val="sk-SK"/>
        </w:rPr>
        <w:lastRenderedPageBreak/>
        <w:t>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7F059F" w:rsidRPr="007F059F">
        <w:rPr>
          <w:rStyle w:val="Odkaznapoznmkupodiarou"/>
        </w:rPr>
        <w:t>90</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8"/>
      </w:r>
      <w:r w:rsidR="009D7F63" w:rsidRPr="00FE024C">
        <w:rPr>
          <w:lang w:val="sk-SK"/>
        </w:rPr>
        <w:t>, ak je účet identifikovaný v zmluvnom vzťahu (napr. v dohode), prijímateľ nie je povinný predkladať súhlas s poukazovaním mzdy na účet,</w:t>
      </w:r>
    </w:p>
    <w:p w14:paraId="4C7E5AB2" w14:textId="7830D8B4"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ins w:id="265" w:author="Milan Matovič" w:date="2019-06-27T13:15:00Z">
        <w:r w:rsidR="007A4CA6">
          <w:rPr>
            <w:lang w:val="sk-SK"/>
          </w:rPr>
          <w:t xml:space="preserve">odporúčaný vzor </w:t>
        </w:r>
      </w:ins>
      <w:r>
        <w:rPr>
          <w:lang w:val="sk-SK"/>
        </w:rPr>
        <w:t xml:space="preserve">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99"/>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w:t>
      </w:r>
      <w:r w:rsidRPr="00DB1B99">
        <w:rPr>
          <w:rFonts w:eastAsia="Times New Roman" w:cs="Arial"/>
          <w:b/>
          <w:color w:val="auto"/>
          <w:szCs w:val="19"/>
          <w:lang w:val="sk-SK" w:eastAsia="en-US"/>
        </w:rPr>
        <w:lastRenderedPageBreak/>
        <w:t xml:space="preserve">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266" w:name="_Ref523227404"/>
      <w:r w:rsidR="00C80E10" w:rsidRPr="0073389C">
        <w:rPr>
          <w:rStyle w:val="Odkaznapoznmkupodiarou"/>
          <w:rFonts w:cs="Arial"/>
          <w:i/>
          <w:iCs/>
          <w:sz w:val="19"/>
          <w:szCs w:val="19"/>
          <w:lang w:val="sk-SK"/>
        </w:rPr>
        <w:footnoteReference w:id="100"/>
      </w:r>
      <w:bookmarkEnd w:id="266"/>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6110ED9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160CFB5A" w14:textId="019ABDEF"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01"/>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7BCFD8CA"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ins w:id="267" w:author="Milan Matovič" w:date="2019-06-27T13:15:00Z">
        <w:r w:rsidR="007A4CA6">
          <w:rPr>
            <w:lang w:val="sk-SK"/>
          </w:rPr>
          <w:t xml:space="preserve">odporúčaný vzor </w:t>
        </w:r>
      </w:ins>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w:t>
      </w:r>
      <w:r w:rsidR="00FD1F0E" w:rsidRPr="00FD1F0E">
        <w:rPr>
          <w:rFonts w:ascii="Arial" w:hAnsi="Arial" w:cs="Arial"/>
          <w:b/>
          <w:color w:val="auto"/>
          <w:sz w:val="19"/>
          <w:szCs w:val="19"/>
          <w:lang w:val="sk-SK"/>
        </w:rPr>
        <w:lastRenderedPageBreak/>
        <w:t>ôb</w:t>
      </w:r>
      <w:r>
        <w:rPr>
          <w:rFonts w:ascii="Arial" w:hAnsi="Arial" w:cs="Arial"/>
          <w:color w:val="auto"/>
          <w:sz w:val="19"/>
          <w:szCs w:val="19"/>
          <w:lang w:val="sk-SK"/>
        </w:rPr>
        <w:t>,</w:t>
      </w:r>
    </w:p>
    <w:p w14:paraId="12E00AF1"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102"/>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pokladničný blok ERP (elektronická registračná pokladňa) z nákupu PHM (pohonných hmôt), kópia technick</w:t>
      </w:r>
      <w:r w:rsidR="005D7B9B" w:rsidRPr="0073389C">
        <w:rPr>
          <w:lang w:val="sk-SK"/>
        </w:rPr>
        <w:lastRenderedPageBreak/>
        <w:t xml:space="preserve">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03"/>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w:t>
      </w:r>
      <w:r w:rsidRPr="00293A94">
        <w:rPr>
          <w:rFonts w:ascii="Arial" w:hAnsi="Arial" w:cs="Arial"/>
          <w:sz w:val="19"/>
          <w:szCs w:val="19"/>
          <w:lang w:val="sk-SK"/>
        </w:rPr>
        <w:lastRenderedPageBreak/>
        <w:t xml:space="preserve">iedky vyplatené a pod. </w:t>
      </w:r>
    </w:p>
    <w:p w14:paraId="78E02225"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w:t>
      </w:r>
      <w:r w:rsidRPr="0073389C">
        <w:rPr>
          <w:lang w:val="sk-SK"/>
        </w:rPr>
        <w:lastRenderedPageBreak/>
        <w:t>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w:t>
      </w:r>
      <w:r w:rsidRPr="0073389C">
        <w:rPr>
          <w:rFonts w:ascii="Arial" w:hAnsi="Arial" w:cs="Arial"/>
          <w:color w:val="auto"/>
          <w:sz w:val="19"/>
          <w:szCs w:val="19"/>
          <w:lang w:val="sk-SK"/>
        </w:rPr>
        <w:lastRenderedPageBreak/>
        <w:t>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w:t>
      </w:r>
      <w:r w:rsidR="00407A10" w:rsidRPr="00D543C8">
        <w:rPr>
          <w:rFonts w:ascii="Arial" w:hAnsi="Arial" w:cs="Arial"/>
          <w:b/>
          <w:color w:val="auto"/>
          <w:sz w:val="19"/>
          <w:szCs w:val="19"/>
          <w:lang w:val="sk-SK"/>
        </w:rPr>
        <w:lastRenderedPageBreak/>
        <w:t>vom výpise úhradu výdavku</w:t>
      </w:r>
      <w:r w:rsidR="00407A10">
        <w:rPr>
          <w:rFonts w:ascii="Arial" w:hAnsi="Arial" w:cs="Arial"/>
          <w:color w:val="auto"/>
          <w:sz w:val="19"/>
          <w:szCs w:val="19"/>
          <w:lang w:val="sk-SK"/>
        </w:rPr>
        <w:t>,</w:t>
      </w:r>
    </w:p>
    <w:p w14:paraId="24F3EE46" w14:textId="5D4D7058"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04"/>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7F059F" w:rsidRPr="007F059F">
        <w:rPr>
          <w:rStyle w:val="Odkaznapoznmkupodiarou"/>
        </w:rPr>
        <w:t>95</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05"/>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7F059F" w:rsidRPr="007F059F">
        <w:rPr>
          <w:rStyle w:val="Odkaznapoznmkupodiarou"/>
        </w:rPr>
        <w:t>95</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w:t>
      </w:r>
      <w:r w:rsidRPr="0073389C">
        <w:rPr>
          <w:rFonts w:ascii="Arial" w:hAnsi="Arial"/>
          <w:color w:val="auto"/>
          <w:sz w:val="19"/>
          <w:szCs w:val="19"/>
          <w:lang w:val="sk-SK"/>
        </w:rPr>
        <w:lastRenderedPageBreak/>
        <w:t xml:space="preserve">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06"/>
      </w:r>
      <w:r w:rsidRPr="0073389C">
        <w:rPr>
          <w:rFonts w:ascii="Arial" w:hAnsi="Arial" w:cs="Arial"/>
          <w:b/>
          <w:bCs/>
          <w:position w:val="8"/>
          <w:sz w:val="19"/>
          <w:szCs w:val="19"/>
          <w:vertAlign w:val="superscript"/>
          <w:lang w:val="sk-SK"/>
        </w:rPr>
        <w:t xml:space="preserve"> </w:t>
      </w:r>
    </w:p>
    <w:p w14:paraId="7A55D209" w14:textId="1446C6B3"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07"/>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lastRenderedPageBreak/>
        <w:t xml:space="preserve">protokol o zaradení odpisovaného majetku, </w:t>
      </w:r>
    </w:p>
    <w:p w14:paraId="7A55D215"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lastRenderedPageBreak/>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268" w:name="_Toc410907876"/>
      <w:r>
        <w:rPr>
          <w:lang w:val="sk-SK"/>
        </w:rPr>
        <w:t xml:space="preserve"> </w:t>
      </w:r>
      <w:bookmarkStart w:id="269" w:name="_Toc440372876"/>
      <w:bookmarkStart w:id="270" w:name="_Toc4576195"/>
      <w:r w:rsidR="009D7F63" w:rsidRPr="0073389C">
        <w:rPr>
          <w:lang w:val="sk-SK"/>
        </w:rPr>
        <w:t>Nezrovnalosti a vysporiadanie finančných vzťahov</w:t>
      </w:r>
      <w:bookmarkEnd w:id="268"/>
      <w:bookmarkEnd w:id="269"/>
      <w:bookmarkEnd w:id="270"/>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33F32140"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68A4794C" w14:textId="24456FFB"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114F64CD"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lastRenderedPageBreak/>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6F295211" w14:textId="3D513328"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w:t>
      </w:r>
      <w:r w:rsidRPr="0073389C">
        <w:lastRenderedPageBreak/>
        <w:t xml:space="preserve">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lastRenderedPageBreak/>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271"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lastRenderedPageBreak/>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271"/>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2BDAE9ED"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w:t>
      </w:r>
      <w:r w:rsidR="0042370B" w:rsidRPr="0042370B">
        <w:rPr>
          <w:rFonts w:cs="Arial"/>
          <w:bCs/>
          <w:szCs w:val="19"/>
        </w:rPr>
        <w:t xml:space="preserve">elektronicky na pjmvsr@minv.sk alebo </w:t>
      </w:r>
      <w:r w:rsidRPr="00C67387">
        <w:rPr>
          <w:rFonts w:cs="Arial"/>
          <w:bCs/>
          <w:szCs w:val="19"/>
        </w:rPr>
        <w:t>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6B37C09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42370B" w:rsidRPr="0042370B">
        <w:t xml:space="preserve"> </w:t>
      </w:r>
      <w:r w:rsidR="0042370B" w:rsidRPr="0042370B">
        <w:rPr>
          <w:rFonts w:cs="Arial"/>
          <w:bCs/>
          <w:szCs w:val="19"/>
        </w:rPr>
        <w:t xml:space="preserve">elektronicky na pjmvsr@minv.sk alebo </w:t>
      </w:r>
      <w:r w:rsidR="00CC0386">
        <w:rPr>
          <w:rFonts w:cs="Arial"/>
          <w:bCs/>
          <w:szCs w:val="19"/>
        </w:rPr>
        <w:t>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3416758B"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 xml:space="preserve">a za ním slová </w:t>
            </w:r>
            <w:r w:rsidR="0042370B">
              <w:rPr>
                <w:rFonts w:eastAsia="Times New Roman" w:cs="Arial"/>
                <w:bCs/>
                <w:szCs w:val="19"/>
              </w:rPr>
              <w:t>„</w:t>
            </w:r>
            <w:r w:rsidR="00C75340">
              <w:rPr>
                <w:rFonts w:eastAsia="Times New Roman" w:cs="Arial"/>
                <w:bCs/>
                <w:szCs w:val="19"/>
              </w:rPr>
              <w:t>výnosy ŠR</w:t>
            </w:r>
            <w:r w:rsidR="0042370B">
              <w:rPr>
                <w:rFonts w:eastAsia="Times New Roman" w:cs="Arial"/>
                <w:bCs/>
                <w:szCs w:val="19"/>
              </w:rPr>
              <w:t>“</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272" w:name="_Toc410905149"/>
      <w:bookmarkStart w:id="273" w:name="_Toc410907877"/>
      <w:bookmarkStart w:id="274" w:name="_Toc440372877"/>
      <w:bookmarkStart w:id="275" w:name="_Toc4576196"/>
      <w:bookmarkEnd w:id="272"/>
      <w:r w:rsidRPr="0073389C">
        <w:rPr>
          <w:lang w:val="sk-SK"/>
        </w:rPr>
        <w:t>Verejné obstarávanie</w:t>
      </w:r>
      <w:bookmarkEnd w:id="273"/>
      <w:bookmarkEnd w:id="274"/>
      <w:bookmarkEnd w:id="275"/>
    </w:p>
    <w:p w14:paraId="7A55D246" w14:textId="738F16D2" w:rsidR="009D7F63" w:rsidRPr="0073389C" w:rsidRDefault="009D7F63" w:rsidP="00A10CB2">
      <w:pPr>
        <w:autoSpaceDE w:val="0"/>
        <w:autoSpaceDN w:val="0"/>
        <w:adjustRightInd w:val="0"/>
        <w:spacing w:before="120" w:after="120" w:line="288" w:lineRule="auto"/>
        <w:jc w:val="both"/>
      </w:pPr>
      <w:bookmarkStart w:id="276" w:name="p22-2-a"/>
      <w:bookmarkStart w:id="277" w:name="p23-5"/>
      <w:bookmarkStart w:id="278" w:name="p23-6"/>
      <w:bookmarkStart w:id="279" w:name="p24"/>
      <w:bookmarkStart w:id="280" w:name="_Toc409190739"/>
      <w:bookmarkStart w:id="281" w:name="_Toc360031225"/>
      <w:bookmarkEnd w:id="276"/>
      <w:bookmarkEnd w:id="277"/>
      <w:bookmarkEnd w:id="278"/>
      <w:bookmarkEnd w:id="279"/>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8"/>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09"/>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287CD300"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w:t>
      </w:r>
      <w:r w:rsidR="00B80D94" w:rsidRPr="00B80D94">
        <w:t>primeraným</w:t>
      </w:r>
      <w:r w:rsidRPr="00A737D2">
        <w:t xml:space="preserve"> </w:t>
      </w:r>
      <w:r w:rsidR="00B80D94" w:rsidRPr="00B80D94">
        <w:t>zohľadnením povinností prijímateľa, ktoré mu vyplývali z verzie príručky účinnej v čase odoslania oznámenia o vyhlásení verejného obstarávania, výzvy na predkla</w:t>
      </w:r>
      <w:r w:rsidR="003E60AF">
        <w:t xml:space="preserve">danie ponúk do vestníka ÚVO na </w:t>
      </w:r>
      <w:r w:rsidR="00B80D94" w:rsidRPr="00B80D94">
        <w:t>zverejnenie, zverejnenia zákazky na elektronickom trhovisku, resp. odoslania výziev na predkladanie ponúk v prípade zákazky s nízkymi hodnotami a</w:t>
      </w:r>
      <w:r w:rsidR="00B80D94">
        <w:t> </w:t>
      </w:r>
      <w:r w:rsidR="00B80D94" w:rsidRPr="00B80D94">
        <w:t>zohľadnením</w:t>
      </w:r>
      <w:r w:rsidR="00B80D94">
        <w:t xml:space="preserve"> </w:t>
      </w:r>
      <w:r w:rsidRPr="00A737D2">
        <w:t>zneni</w:t>
      </w:r>
      <w:r w:rsidR="00B80D94">
        <w:t>a</w:t>
      </w:r>
      <w:r w:rsidRPr="00A737D2">
        <w:t xml:space="preserv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242174DB" w:rsidR="009D7F63" w:rsidRPr="0073389C" w:rsidRDefault="009D7F63" w:rsidP="009D7F63">
      <w:pPr>
        <w:pStyle w:val="Nadpis3"/>
        <w:ind w:left="567" w:firstLine="0"/>
        <w:rPr>
          <w:rFonts w:cs="Arial"/>
          <w:lang w:val="sk-SK"/>
        </w:rPr>
      </w:pPr>
      <w:bookmarkStart w:id="282" w:name="_Toc440372878"/>
      <w:bookmarkStart w:id="283" w:name="_Toc4576197"/>
      <w:r w:rsidRPr="0073389C">
        <w:rPr>
          <w:rFonts w:cs="Arial"/>
          <w:lang w:val="sk-SK"/>
        </w:rPr>
        <w:t>Plán obstarávaní</w:t>
      </w:r>
      <w:bookmarkEnd w:id="280"/>
      <w:bookmarkEnd w:id="281"/>
      <w:bookmarkEnd w:id="282"/>
      <w:bookmarkEnd w:id="283"/>
    </w:p>
    <w:p w14:paraId="518D9C3A" w14:textId="3EAE4806"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5B7173">
      <w:pPr>
        <w:pStyle w:val="Odsekzoznamu"/>
        <w:numPr>
          <w:ilvl w:val="0"/>
          <w:numId w:val="98"/>
        </w:numPr>
        <w:spacing w:before="120" w:after="120" w:line="288" w:lineRule="auto"/>
      </w:pPr>
      <w:r w:rsidRPr="006451E8">
        <w:lastRenderedPageBreak/>
        <w:t>názov predmetu zákazky,</w:t>
      </w:r>
    </w:p>
    <w:p w14:paraId="1FAEB9BB"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D17EB44"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9A9493F"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1E6BE2E9"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129C443A"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kontrol</w:t>
      </w:r>
      <w:r w:rsidR="003E60AF" w:rsidRPr="003E60AF">
        <w:t>e relevantného VO</w:t>
      </w:r>
      <w:r w:rsidR="00D72FDB" w:rsidRPr="00D72FDB">
        <w:t xml:space="preserve">  vykonávanej poskytovateľom (prvá ex-ante kontrola, druhá ex-ante kontrola alebo štandardná ex-post kontrola).</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284" w:name="_Toc359942925"/>
      <w:bookmarkStart w:id="285" w:name="_Toc359943221"/>
      <w:bookmarkStart w:id="286" w:name="_Toc359943517"/>
      <w:bookmarkStart w:id="287" w:name="_Toc359943819"/>
      <w:bookmarkStart w:id="288" w:name="_Toc359944121"/>
      <w:bookmarkStart w:id="289" w:name="_Toc359944421"/>
      <w:bookmarkStart w:id="290" w:name="_Toc360024481"/>
      <w:bookmarkStart w:id="291" w:name="_Toc360030476"/>
      <w:bookmarkStart w:id="292" w:name="_Toc360031226"/>
      <w:bookmarkStart w:id="293" w:name="_Toc360109828"/>
      <w:bookmarkStart w:id="294" w:name="_Toc360110138"/>
      <w:bookmarkStart w:id="295" w:name="_Toc360118328"/>
      <w:bookmarkStart w:id="296" w:name="_Toc360118643"/>
      <w:bookmarkStart w:id="297" w:name="_Toc360031227"/>
      <w:bookmarkStart w:id="298" w:name="_Toc409190740"/>
      <w:bookmarkStart w:id="299" w:name="_Toc440372879"/>
      <w:bookmarkStart w:id="300" w:name="_Toc4576198"/>
      <w:bookmarkEnd w:id="284"/>
      <w:bookmarkEnd w:id="285"/>
      <w:bookmarkEnd w:id="286"/>
      <w:bookmarkEnd w:id="287"/>
      <w:bookmarkEnd w:id="288"/>
      <w:bookmarkEnd w:id="289"/>
      <w:bookmarkEnd w:id="290"/>
      <w:bookmarkEnd w:id="291"/>
      <w:bookmarkEnd w:id="292"/>
      <w:bookmarkEnd w:id="293"/>
      <w:bookmarkEnd w:id="294"/>
      <w:bookmarkEnd w:id="295"/>
      <w:bookmarkEnd w:id="296"/>
      <w:r w:rsidRPr="0073389C">
        <w:rPr>
          <w:lang w:val="sk-SK"/>
        </w:rPr>
        <w:t>Predpokladaná hodnota zákazky</w:t>
      </w:r>
      <w:bookmarkEnd w:id="297"/>
      <w:bookmarkEnd w:id="298"/>
      <w:r w:rsidRPr="0073389C">
        <w:rPr>
          <w:lang w:val="sk-SK"/>
        </w:rPr>
        <w:t xml:space="preserve"> (PHZ)</w:t>
      </w:r>
      <w:bookmarkEnd w:id="299"/>
      <w:bookmarkEnd w:id="300"/>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FF214E1"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Ak nemá verejný obstarávateľ alebo obstarávateľ údaje podľa druhej vety k dispozícii, určí predpokladanú hodnotu na základe údajov získaných prieskumom trhu s požadovaným plnením</w:t>
      </w:r>
      <w:r w:rsidR="00851661">
        <w:rPr>
          <w:rFonts w:cs="Arial"/>
          <w:szCs w:val="16"/>
        </w:rPr>
        <w:t xml:space="preserve">, </w:t>
      </w:r>
      <w:r w:rsidR="00851661" w:rsidRPr="00384070">
        <w:rPr>
          <w:rFonts w:cs="Arial"/>
          <w:szCs w:val="16"/>
        </w:rPr>
        <w:t xml:space="preserve">prípravnou trhovou konzultáciou </w:t>
      </w:r>
      <w:r w:rsidRPr="00A83C79">
        <w:t xml:space="preserve">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0EEC1F71" w:rsidR="009D7F63" w:rsidRDefault="009D7F63" w:rsidP="009D7F63">
      <w:pPr>
        <w:spacing w:before="120" w:after="120" w:line="288" w:lineRule="auto"/>
        <w:jc w:val="both"/>
      </w:pPr>
      <w:r w:rsidRPr="0073389C">
        <w:t xml:space="preserve">Určujúcim finančným limitom je predpokladaná cena </w:t>
      </w:r>
      <w:r w:rsidR="008E6C02" w:rsidRPr="00703E20">
        <w:rPr>
          <w:rFonts w:cs="Arial"/>
          <w:szCs w:val="19"/>
        </w:rPr>
        <w:t xml:space="preserve">v EUR bez DPH </w:t>
      </w:r>
      <w:r w:rsidRPr="0073389C">
        <w:t xml:space="preserve">za </w:t>
      </w:r>
      <w:r w:rsidR="008E6C02">
        <w:rPr>
          <w:rFonts w:cs="Arial"/>
          <w:szCs w:val="19"/>
        </w:rPr>
        <w:t>rovnaké alebo porovnateľné predmety zákazky tvoriace príbuznú skupinu tovarov/služieb/prác, resp. tvoriace jeden logický celok</w:t>
      </w:r>
      <w:r w:rsidR="008E6C02" w:rsidRPr="00703E20">
        <w:rPr>
          <w:rFonts w:cs="Arial"/>
          <w:szCs w:val="19"/>
        </w:rPr>
        <w:t xml:space="preserve"> </w:t>
      </w:r>
      <w:r w:rsidRPr="0073389C">
        <w:t xml:space="preserve">za jeden kalendárny rok alebo za obdobie trvania zmluvy s dodávateľom, ak presahuje jeden kalendárny rok. Do tohto limitu sa započítavajú aj plánované obstarávania súvisiace s bežnou činnosťou organizácie vrátane opakovaných plnení, pokiaľ </w:t>
      </w:r>
      <w:r w:rsidR="008E6C02">
        <w:rPr>
          <w:rFonts w:cs="Arial"/>
          <w:szCs w:val="19"/>
        </w:rPr>
        <w:t>sú tieto výdavky</w:t>
      </w:r>
      <w:r w:rsidR="008E6C02">
        <w:t xml:space="preserve"> </w:t>
      </w:r>
      <w:r w:rsidRPr="0073389C">
        <w:t>financovan</w:t>
      </w:r>
      <w:r w:rsidR="008E6C02">
        <w:t>é</w:t>
      </w:r>
      <w:r w:rsidRPr="0073389C">
        <w:t xml:space="preserve"> z verejných zdrojov alebo zdrojov EÚ a </w:t>
      </w:r>
      <w:r w:rsidR="008E6C02">
        <w:rPr>
          <w:rFonts w:cs="Arial"/>
          <w:szCs w:val="19"/>
        </w:rPr>
        <w:t>výdavky</w:t>
      </w:r>
      <w:r w:rsidRPr="0073389C">
        <w:t xml:space="preserve"> v rámci iných projektov financovaných z iných zdrojov EÚ. </w:t>
      </w:r>
    </w:p>
    <w:p w14:paraId="5CC0820D" w14:textId="0EC6AA35" w:rsidR="008E6C02" w:rsidRPr="0073389C" w:rsidRDefault="008E6C02" w:rsidP="009D7F63">
      <w:pPr>
        <w:spacing w:before="120" w:after="120" w:line="288" w:lineRule="auto"/>
        <w:jc w:val="both"/>
      </w:pPr>
      <w:r w:rsidRPr="00EA503A">
        <w:rPr>
          <w:rFonts w:cs="Arial"/>
          <w:szCs w:val="19"/>
        </w:rPr>
        <w:t>Podľa § 6 ods. 10 ZVO sa predpokladaná hodnota rámcovej dohody alebo dynamického nákupného systému určí ako maximálna predpokladaná hodnota všetkých zákaziek, ktoré sa predpokladajú počas platnosti rámcovej dohody alebo počas trvania dynamického nákupného systému.</w:t>
      </w:r>
    </w:p>
    <w:p w14:paraId="7A55D261" w14:textId="36A479D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r w:rsidR="008E6C02" w:rsidRPr="008E6C02">
        <w:rPr>
          <w:rFonts w:cs="Arial"/>
          <w:szCs w:val="16"/>
        </w:rPr>
        <w:t xml:space="preserve"> </w:t>
      </w:r>
      <w:r w:rsidR="008E6C02" w:rsidRPr="00261127">
        <w:rPr>
          <w:rFonts w:cs="Arial"/>
          <w:szCs w:val="16"/>
        </w:rPr>
        <w:t xml:space="preserve">K nedovolenému rozdeleniu zákazky dochádza rozdelením rovnakého alebo obdobného predmetu zákazky do viacerých zákaziek, pre ktoré vyhlási prijímateľ samostatné VO nižším postupom zadávania zákazky, ako zodpovedá finančnému limitu určenému súčtom PHZ týchto zákaziek. Pritom zároveň platí, že ide o predmety zákaziek, ktoré spolu súvisia z funkčného, </w:t>
      </w:r>
      <w:r w:rsidR="008E6C02">
        <w:rPr>
          <w:rFonts w:cs="Arial"/>
          <w:szCs w:val="16"/>
        </w:rPr>
        <w:t>časového a</w:t>
      </w:r>
      <w:r w:rsidR="008E6C02" w:rsidRPr="00261127">
        <w:rPr>
          <w:rFonts w:cs="Arial"/>
          <w:szCs w:val="16"/>
        </w:rPr>
        <w:t xml:space="preserve"> miestneho hľadiska a pod.</w:t>
      </w:r>
    </w:p>
    <w:p w14:paraId="7A55D262" w14:textId="244C2EF8" w:rsidR="009D7F63" w:rsidRPr="0073389C" w:rsidRDefault="009D7F63" w:rsidP="009D7F63">
      <w:pPr>
        <w:spacing w:before="120" w:after="120" w:line="288" w:lineRule="auto"/>
        <w:jc w:val="both"/>
      </w:pPr>
      <w:r w:rsidRPr="0073389C">
        <w:lastRenderedPageBreak/>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137EF8C9"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w:t>
      </w:r>
      <w:r w:rsidR="006F3BFC">
        <w:t>určenie</w:t>
      </w:r>
      <w:r w:rsidR="006F3BFC" w:rsidRPr="0073389C">
        <w:t xml:space="preserve"> </w:t>
      </w:r>
      <w:r w:rsidRPr="0073389C">
        <w:t>PHZ súčasne s návrhom oznámenia o vyhlásení VO a návrhom súťažných podkladov</w:t>
      </w:r>
      <w:r w:rsidR="006F3BFC" w:rsidRPr="006F3BFC">
        <w:rPr>
          <w:rFonts w:cs="Arial"/>
          <w:szCs w:val="19"/>
        </w:rPr>
        <w:t xml:space="preserve"> </w:t>
      </w:r>
      <w:r w:rsidR="006F3BFC" w:rsidRPr="004210BD">
        <w:rPr>
          <w:rFonts w:cs="Arial"/>
          <w:szCs w:val="19"/>
        </w:rPr>
        <w:t>za účelom vykonania</w:t>
      </w:r>
      <w:r w:rsidR="006F3BFC">
        <w:rPr>
          <w:rFonts w:cs="Arial"/>
          <w:szCs w:val="19"/>
        </w:rPr>
        <w:t xml:space="preserve"> prvej</w:t>
      </w:r>
      <w:r w:rsidR="006F3BFC" w:rsidRPr="004210BD">
        <w:rPr>
          <w:rFonts w:cs="Arial"/>
          <w:szCs w:val="19"/>
        </w:rPr>
        <w:t xml:space="preserve"> ex</w:t>
      </w:r>
      <w:r w:rsidR="006F3BFC">
        <w:rPr>
          <w:rFonts w:cs="Arial"/>
          <w:szCs w:val="19"/>
        </w:rPr>
        <w:t xml:space="preserve"> </w:t>
      </w:r>
      <w:r w:rsidR="006F3BFC" w:rsidRPr="004210BD">
        <w:rPr>
          <w:rFonts w:cs="Arial"/>
          <w:szCs w:val="19"/>
        </w:rPr>
        <w:t>ante kontroly VO</w:t>
      </w:r>
      <w:r w:rsidRPr="0073389C">
        <w:t xml:space="preserve">.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w:t>
      </w:r>
      <w:r w:rsidR="0021107C">
        <w:rPr>
          <w:rFonts w:cs="Arial"/>
          <w:szCs w:val="19"/>
        </w:rPr>
        <w:t xml:space="preserve">s </w:t>
      </w:r>
      <w:r w:rsidR="001D76D4">
        <w:rPr>
          <w:rFonts w:cs="Arial"/>
          <w:szCs w:val="19"/>
        </w:rPr>
        <w:t xml:space="preserve">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3B77C4BB"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Možnosti získania informácií za účelom stanovenia PHZ sú uvedené nižšie.</w:t>
      </w:r>
    </w:p>
    <w:p w14:paraId="2081455A" w14:textId="77777777" w:rsidR="001717E4" w:rsidRDefault="001717E4" w:rsidP="001717E4">
      <w:pPr>
        <w:spacing w:before="120" w:after="120" w:line="288" w:lineRule="auto"/>
        <w:jc w:val="both"/>
      </w:pPr>
      <w:r>
        <w:t xml:space="preserve">Informácie a podklady, na základe ktorých bola určená predpokladaná hodnota zákazky </w:t>
      </w:r>
      <w:r w:rsidRPr="000944B5">
        <w:rPr>
          <w:b/>
        </w:rPr>
        <w:t>nesmú byť staršie ako 6 mesiacov ku dňa vyhlásenia VO</w:t>
      </w:r>
      <w:r>
        <w:t xml:space="preserve">, ak bola predpokladaná hodnota zákazky </w:t>
      </w:r>
      <w:r w:rsidRPr="000944B5">
        <w:rPr>
          <w:b/>
        </w:rPr>
        <w:t>určená prieskumom trhu realizovaným oslovením potenciálnych záujemcov alebo prípravnou trhovou konzultáciou</w:t>
      </w:r>
      <w:r>
        <w:t>.</w:t>
      </w:r>
      <w:r w:rsidRPr="002D7858">
        <w:t xml:space="preserve"> </w:t>
      </w:r>
      <w:r>
        <w:t xml:space="preserve">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w:t>
      </w:r>
    </w:p>
    <w:p w14:paraId="1A4E4226" w14:textId="77777777" w:rsidR="001717E4" w:rsidRDefault="001717E4" w:rsidP="001717E4">
      <w:pPr>
        <w:spacing w:before="120" w:after="120" w:line="288" w:lineRule="auto"/>
        <w:jc w:val="both"/>
      </w:pPr>
      <w:r>
        <w:t xml:space="preserve">Ak prijímateľ určuje predpokladanú hodnotu zákazky </w:t>
      </w:r>
      <w:r w:rsidRPr="000944B5">
        <w:rPr>
          <w:b/>
        </w:rPr>
        <w:t>na základe údajov a informácií</w:t>
      </w:r>
      <w:r>
        <w:t xml:space="preserve"> o zákazkách na rovnaký alebo porovnateľný predmet (napr. povinne zverejňované zmluvy v CRZ), uvedené údaje a informácie (zmluvy) </w:t>
      </w:r>
      <w:r w:rsidRPr="000944B5">
        <w:rPr>
          <w:b/>
        </w:rPr>
        <w:t>musia byť platné ku dňu vyhlásenia VO</w:t>
      </w:r>
      <w:r>
        <w:t xml:space="preserve">. </w:t>
      </w:r>
    </w:p>
    <w:p w14:paraId="1E78EF4E" w14:textId="474C64FA" w:rsidR="001717E4" w:rsidRDefault="001717E4" w:rsidP="001717E4">
      <w:pPr>
        <w:spacing w:before="120" w:after="120" w:line="288" w:lineRule="auto"/>
        <w:jc w:val="both"/>
      </w:pPr>
      <w:r>
        <w:t xml:space="preserve">Ak ceny obstarávaných tovarov, stavebných prác alebo služieb </w:t>
      </w:r>
      <w:r w:rsidRPr="000944B5">
        <w:rPr>
          <w:b/>
        </w:rPr>
        <w:t>nezaznamenali na trhu zmenu</w:t>
      </w:r>
      <w:r>
        <w:t>, je možné pre účely určenia predpokladanej hodnoty zákazky použiť aj údaje o zmluvách, ktorých platnosť je ku dňu vyhlásenia VO ukončená. Zdôvodnenie tejto skutočnosti musí byť obdobne súčasťou dokumentácie k zákazke VO.</w:t>
      </w:r>
    </w:p>
    <w:p w14:paraId="3B9177D7" w14:textId="46C65785" w:rsidR="006966E8" w:rsidRPr="00A737D2" w:rsidRDefault="006966E8" w:rsidP="006966E8">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001F3F48">
        <w:t>Prijímateľ je povinný určiť predpokladanú hodnotu zákazky na základe aspoň troch navzájom nezávislých údajov o cenách (napr. aspoň 3 cenové ponuky alebo údaje o cene z aspoň 3 zmlúv, zverejnených v CRZ), ak nie je uvedené inak. V prípade, ak cena tovaru, stavebných prác alebo služieb zaznamenala na trhu podstatnú zmenu, je poskytovateľ oprávnený požadovať od prijímateľa aktualizáciu podkladov k určeniu predpokladanej hodnoty zákazky aj v prípade, ak podklady neboli staršie ako 6 mesiacov ku dňu vyhlásenia VO.</w:t>
      </w:r>
    </w:p>
    <w:p w14:paraId="1801ED44" w14:textId="77777777" w:rsidR="006966E8" w:rsidRDefault="006966E8" w:rsidP="001717E4">
      <w:pPr>
        <w:spacing w:before="120" w:after="120" w:line="288" w:lineRule="auto"/>
        <w:jc w:val="both"/>
      </w:pP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110"/>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486AE747" w:rsidR="00103054" w:rsidRDefault="006E53FF" w:rsidP="00F158F9">
      <w:pPr>
        <w:pStyle w:val="Bulletslevel2"/>
        <w:spacing w:after="120" w:line="288" w:lineRule="auto"/>
        <w:ind w:left="567" w:hanging="283"/>
        <w:jc w:val="both"/>
        <w:rPr>
          <w:rFonts w:cs="Arial"/>
          <w:szCs w:val="19"/>
          <w:lang w:val="sk-SK"/>
        </w:rPr>
      </w:pPr>
      <w:r>
        <w:rPr>
          <w:rFonts w:cs="Arial"/>
          <w:szCs w:val="19"/>
          <w:lang w:val="sk-SK"/>
        </w:rPr>
        <w:t>z</w:t>
      </w:r>
      <w:r w:rsidR="00F44B25">
        <w:rPr>
          <w:rFonts w:cs="Arial"/>
          <w:szCs w:val="19"/>
          <w:lang w:val="sk-SK"/>
        </w:rPr>
        <w:t xml:space="preserve"> </w:t>
      </w:r>
      <w:r w:rsidR="00103054" w:rsidRPr="00103054">
        <w:rPr>
          <w:rFonts w:cs="Arial"/>
          <w:szCs w:val="19"/>
          <w:lang w:val="sk-SK"/>
        </w:rPr>
        <w:t xml:space="preserve">projektantom </w:t>
      </w:r>
      <w:r w:rsidR="00F44B25" w:rsidRPr="00103054">
        <w:rPr>
          <w:rFonts w:cs="Arial"/>
          <w:szCs w:val="19"/>
          <w:lang w:val="sk-SK"/>
        </w:rPr>
        <w:t>ocenen</w:t>
      </w:r>
      <w:r w:rsidR="00F44B25">
        <w:rPr>
          <w:rFonts w:cs="Arial"/>
          <w:szCs w:val="19"/>
          <w:lang w:val="sk-SK"/>
        </w:rPr>
        <w:t>ého</w:t>
      </w:r>
      <w:r w:rsidR="00F44B25" w:rsidRPr="00103054">
        <w:rPr>
          <w:rFonts w:cs="Arial"/>
          <w:szCs w:val="19"/>
          <w:lang w:val="sk-SK"/>
        </w:rPr>
        <w:t xml:space="preserve"> </w:t>
      </w:r>
      <w:r w:rsidR="00103054" w:rsidRPr="00103054">
        <w:rPr>
          <w:rFonts w:cs="Arial"/>
          <w:szCs w:val="19"/>
          <w:lang w:val="sk-SK"/>
        </w:rPr>
        <w:t>rozpočt</w:t>
      </w:r>
      <w:r w:rsidR="00F44B25">
        <w:rPr>
          <w:rFonts w:cs="Arial"/>
          <w:szCs w:val="19"/>
          <w:lang w:val="sk-SK"/>
        </w:rPr>
        <w:t>u</w:t>
      </w:r>
      <w:r w:rsidR="00103054" w:rsidRPr="00103054">
        <w:rPr>
          <w:rFonts w:cs="Arial"/>
          <w:szCs w:val="19"/>
          <w:lang w:val="sk-SK"/>
        </w:rPr>
        <w:t xml:space="preserve"> stavebných prác </w:t>
      </w:r>
      <w:r w:rsidR="00F44B25" w:rsidRPr="00103054">
        <w:rPr>
          <w:rFonts w:cs="Arial"/>
          <w:szCs w:val="19"/>
          <w:lang w:val="sk-SK"/>
        </w:rPr>
        <w:t>aktuáln</w:t>
      </w:r>
      <w:r w:rsidR="00F44B25">
        <w:rPr>
          <w:rFonts w:cs="Arial"/>
          <w:szCs w:val="19"/>
          <w:lang w:val="sk-SK"/>
        </w:rPr>
        <w:t>eho</w:t>
      </w:r>
      <w:r w:rsidR="00F44B25" w:rsidRPr="00103054">
        <w:rPr>
          <w:rFonts w:cs="Arial"/>
          <w:szCs w:val="19"/>
          <w:lang w:val="sk-SK"/>
        </w:rPr>
        <w:t xml:space="preserve"> </w:t>
      </w:r>
      <w:r w:rsidR="00F44B25">
        <w:rPr>
          <w:rFonts w:cs="Arial"/>
          <w:szCs w:val="19"/>
          <w:lang w:val="sk-SK"/>
        </w:rPr>
        <w:t>v</w:t>
      </w:r>
      <w:r w:rsidR="00F44B25" w:rsidRPr="00103054">
        <w:rPr>
          <w:rFonts w:cs="Arial"/>
          <w:szCs w:val="19"/>
          <w:lang w:val="sk-SK"/>
        </w:rPr>
        <w:t> čas</w:t>
      </w:r>
      <w:r w:rsidR="00F44B25">
        <w:rPr>
          <w:rFonts w:cs="Arial"/>
          <w:szCs w:val="19"/>
          <w:lang w:val="sk-SK"/>
        </w:rPr>
        <w:t>e</w:t>
      </w:r>
      <w:r w:rsidR="00F44B25" w:rsidRPr="00103054">
        <w:rPr>
          <w:rFonts w:cs="Arial"/>
          <w:szCs w:val="19"/>
          <w:lang w:val="sk-SK"/>
        </w:rPr>
        <w:t xml:space="preserve"> </w:t>
      </w:r>
      <w:r w:rsidR="00103054" w:rsidRPr="00103054">
        <w:rPr>
          <w:rFonts w:cs="Arial"/>
          <w:szCs w:val="19"/>
          <w:lang w:val="sk-SK"/>
        </w:rPr>
        <w:t xml:space="preserve">odoslania oznámenia o vyhlásení verejného obstarávania alebo oznámenia použitého ako výzva na súťaž na uverejnenie, resp. vyjadrenie projektanta k aktuálnosti rozpočtu stavebných prác (ocenený rozpočet, resp. vyjadrenie projektanta nesmie byť staršie ako </w:t>
      </w:r>
      <w:r>
        <w:rPr>
          <w:rFonts w:cs="Arial"/>
          <w:szCs w:val="19"/>
          <w:lang w:val="sk-SK"/>
        </w:rPr>
        <w:t>6</w:t>
      </w:r>
      <w:r w:rsidR="00103054" w:rsidRPr="00103054">
        <w:rPr>
          <w:rFonts w:cs="Arial"/>
          <w:szCs w:val="19"/>
          <w:lang w:val="sk-SK"/>
        </w:rPr>
        <w:t xml:space="preserve">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07BC6B14" w:rsidR="009D7F63" w:rsidRPr="0073389C" w:rsidRDefault="009D7F63" w:rsidP="009D7F63">
      <w:pPr>
        <w:spacing w:before="120" w:after="120" w:line="288" w:lineRule="auto"/>
        <w:jc w:val="both"/>
      </w:pPr>
      <w:r w:rsidRPr="0073389C">
        <w:t>V prípade, ak je vysúťažená hodnota zákazky vyššia ako jej predpokladaná hodnota</w:t>
      </w:r>
      <w:r w:rsidR="006E53FF" w:rsidRPr="006E53FF">
        <w:t xml:space="preserve"> uvedená v</w:t>
      </w:r>
      <w:r w:rsidRPr="0073389C">
        <w:t xml:space="preserve"> rozpočt</w:t>
      </w:r>
      <w:r w:rsidR="006E53FF">
        <w:t>e</w:t>
      </w:r>
      <w:r w:rsidRPr="0073389C">
        <w:t xml:space="preserve"> </w:t>
      </w:r>
      <w:r w:rsidR="006E53FF">
        <w:rPr>
          <w:rFonts w:cs="Arial"/>
          <w:szCs w:val="19"/>
        </w:rPr>
        <w:t>projektu</w:t>
      </w:r>
      <w:r w:rsidR="006E53FF" w:rsidRPr="0073389C">
        <w:t xml:space="preserve"> </w:t>
      </w:r>
      <w:r w:rsidR="006E53FF" w:rsidRPr="006E53FF">
        <w:rPr>
          <w:rFonts w:cs="Arial"/>
          <w:szCs w:val="19"/>
        </w:rPr>
        <w:t xml:space="preserve"> </w:t>
      </w:r>
      <w:r w:rsidR="006E53FF">
        <w:rPr>
          <w:rFonts w:cs="Arial"/>
          <w:szCs w:val="19"/>
        </w:rPr>
        <w:t>podľa</w:t>
      </w:r>
      <w:r w:rsidRPr="0073389C">
        <w:t> zmluv</w:t>
      </w:r>
      <w:r w:rsidR="006E53FF">
        <w:t>y</w:t>
      </w:r>
      <w:r w:rsidRPr="0073389C">
        <w:t xml:space="preserve"> o NFP, poskytovateľ preplatí výdavky len do výšky sumy uvedenej v </w:t>
      </w:r>
      <w:r w:rsidR="000A2AD4">
        <w:t>z</w:t>
      </w:r>
      <w:r w:rsidRPr="0073389C">
        <w:t>mluve o NFP.</w:t>
      </w:r>
    </w:p>
    <w:p w14:paraId="7A55D26F" w14:textId="34A0AD3D" w:rsidR="009D7F63" w:rsidRPr="0073389C" w:rsidRDefault="00837993" w:rsidP="009D7F63">
      <w:pPr>
        <w:spacing w:before="120" w:after="120" w:line="288" w:lineRule="auto"/>
        <w:jc w:val="both"/>
      </w:pPr>
      <w:r w:rsidRPr="003C342E">
        <w:rPr>
          <w:rFonts w:cs="Arial"/>
          <w:b/>
          <w:szCs w:val="19"/>
        </w:rPr>
        <w:t xml:space="preserve">V prípade zákaziek s nízkou hodnotou, ktorých predpokladaná hodnota je do </w:t>
      </w:r>
      <w:r>
        <w:rPr>
          <w:rFonts w:cs="Arial"/>
          <w:b/>
          <w:szCs w:val="19"/>
        </w:rPr>
        <w:t>30</w:t>
      </w:r>
      <w:r w:rsidRPr="003C342E">
        <w:rPr>
          <w:rFonts w:cs="Arial"/>
          <w:b/>
          <w:szCs w:val="19"/>
        </w:rPr>
        <w:t xml:space="preserve"> 000 eur bez DPH</w:t>
      </w:r>
      <w:r w:rsidRPr="003C342E">
        <w:rPr>
          <w:rFonts w:cs="Arial"/>
          <w:szCs w:val="19"/>
        </w:rPr>
        <w:t>,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7A55D270" w14:textId="77777777" w:rsidR="009D7F63" w:rsidRPr="0073389C" w:rsidRDefault="009D7F63" w:rsidP="009D7F63">
      <w:pPr>
        <w:pStyle w:val="Nadpis3"/>
        <w:ind w:left="567" w:firstLine="0"/>
        <w:rPr>
          <w:lang w:val="sk-SK"/>
        </w:rPr>
      </w:pPr>
      <w:bookmarkStart w:id="301" w:name="_Toc359942927"/>
      <w:bookmarkStart w:id="302" w:name="_Toc359943223"/>
      <w:bookmarkStart w:id="303" w:name="_Toc359943519"/>
      <w:bookmarkStart w:id="304" w:name="_Toc359943821"/>
      <w:bookmarkStart w:id="305" w:name="_Toc359944123"/>
      <w:bookmarkStart w:id="306" w:name="_Toc359944423"/>
      <w:bookmarkStart w:id="307" w:name="_Toc360024483"/>
      <w:bookmarkStart w:id="308" w:name="_Toc360030478"/>
      <w:bookmarkStart w:id="309" w:name="_Toc360031228"/>
      <w:bookmarkStart w:id="310" w:name="_Toc360109830"/>
      <w:bookmarkStart w:id="311" w:name="_Toc360110140"/>
      <w:bookmarkStart w:id="312" w:name="_Toc360118330"/>
      <w:bookmarkStart w:id="313" w:name="_Toc360118645"/>
      <w:bookmarkStart w:id="314" w:name="_Toc409190741"/>
      <w:bookmarkStart w:id="315" w:name="_Toc360031229"/>
      <w:bookmarkStart w:id="316" w:name="_Toc440372880"/>
      <w:bookmarkStart w:id="317" w:name="_Toc4576199"/>
      <w:bookmarkEnd w:id="301"/>
      <w:bookmarkEnd w:id="302"/>
      <w:bookmarkEnd w:id="303"/>
      <w:bookmarkEnd w:id="304"/>
      <w:bookmarkEnd w:id="305"/>
      <w:bookmarkEnd w:id="306"/>
      <w:bookmarkEnd w:id="307"/>
      <w:bookmarkEnd w:id="308"/>
      <w:bookmarkEnd w:id="309"/>
      <w:bookmarkEnd w:id="310"/>
      <w:bookmarkEnd w:id="311"/>
      <w:bookmarkEnd w:id="312"/>
      <w:bookmarkEnd w:id="313"/>
      <w:r w:rsidRPr="0073389C">
        <w:rPr>
          <w:lang w:val="sk-SK"/>
        </w:rPr>
        <w:t>Povinnosť uzatvoriť zmluvu</w:t>
      </w:r>
      <w:bookmarkEnd w:id="314"/>
      <w:bookmarkEnd w:id="315"/>
      <w:bookmarkEnd w:id="316"/>
      <w:bookmarkEnd w:id="317"/>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lastRenderedPageBreak/>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2648AEC"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 xml:space="preserve">prijímateľa pri uzatváraní zmluvy úspešným uchádzačom dodržiavať zákon č. 315/2016 Z. z. o registri partnerov verejného sektora a o zmene a doplnení niektorých zákonov </w:t>
      </w:r>
      <w:r w:rsidR="003E60AF" w:rsidRPr="003E60AF">
        <w:rPr>
          <w:lang w:eastAsia="sk-SK"/>
        </w:rPr>
        <w:t>v platnom znení</w:t>
      </w:r>
      <w:r w:rsidR="003E60AF">
        <w:rPr>
          <w:lang w:eastAsia="sk-SK"/>
        </w:rPr>
        <w:t>.</w:t>
      </w:r>
    </w:p>
    <w:p w14:paraId="7A55D274" w14:textId="77777777" w:rsidR="009D7F63" w:rsidRPr="0073389C" w:rsidRDefault="009D7F63" w:rsidP="009D7F63">
      <w:pPr>
        <w:pStyle w:val="Nadpis3"/>
        <w:ind w:left="567" w:firstLine="0"/>
        <w:rPr>
          <w:lang w:val="sk-SK"/>
        </w:rPr>
      </w:pPr>
      <w:bookmarkStart w:id="318" w:name="_Toc440372881"/>
      <w:bookmarkStart w:id="319" w:name="_Toc4576200"/>
      <w:r w:rsidRPr="0073389C">
        <w:rPr>
          <w:lang w:val="sk-SK"/>
        </w:rPr>
        <w:t>Finančné limity</w:t>
      </w:r>
      <w:bookmarkEnd w:id="318"/>
      <w:bookmarkEnd w:id="319"/>
    </w:p>
    <w:p w14:paraId="7A55D275" w14:textId="463263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003E60AF" w:rsidRPr="003E60AF">
        <w:t xml:space="preserve">zodpovedajúcimi finančným limitom </w:t>
      </w:r>
      <w:r w:rsidRPr="0073389C">
        <w:rPr>
          <w:b/>
          <w:u w:val="single"/>
        </w:rPr>
        <w:t xml:space="preserve">podľa ustanovení platného a účinného ZVO. </w:t>
      </w:r>
      <w:r w:rsidR="003E60AF" w:rsidRPr="003E60AF">
        <w:rPr>
          <w:b/>
          <w:u w:val="single"/>
        </w:rPr>
        <w:t xml:space="preserve">Prehľad aktuálnych (aj predchádzajúcich) finančných limitov uverejňuje ÚVO na svojej webovej stránke </w:t>
      </w:r>
      <w:r w:rsidR="003E60AF" w:rsidRPr="0039287B">
        <w:rPr>
          <w:rStyle w:val="Odkaznapoznmkupodiarou"/>
          <w:rFonts w:cs="Arial"/>
          <w:sz w:val="19"/>
          <w:szCs w:val="19"/>
        </w:rPr>
        <w:footnoteReference w:id="111"/>
      </w:r>
      <w:r w:rsidR="003E60AF" w:rsidRPr="003E60AF">
        <w:rPr>
          <w:b/>
          <w:u w:val="single"/>
        </w:rPr>
        <w:t>.</w:t>
      </w:r>
      <w:r w:rsidR="003E60AF">
        <w:rPr>
          <w:b/>
          <w:u w:val="single"/>
        </w:rPr>
        <w:t xml:space="preserve"> </w:t>
      </w:r>
      <w:r w:rsidRPr="0073389C">
        <w:rPr>
          <w:b/>
          <w:u w:val="single"/>
        </w:rPr>
        <w:t>Finančné limity</w:t>
      </w:r>
      <w:r w:rsidR="00DE32EC">
        <w:rPr>
          <w:b/>
          <w:u w:val="single"/>
        </w:rPr>
        <w:t xml:space="preserve"> pre nadlimitné zákazky</w:t>
      </w:r>
      <w:r w:rsidRPr="0073389C">
        <w:rPr>
          <w:b/>
          <w:u w:val="single"/>
        </w:rPr>
        <w:t xml:space="preserve"> sú ustanovené všeobecne záväzným právnym predpisom ÚVO.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320" w:name="_Toc440372882"/>
      <w:bookmarkStart w:id="321" w:name="_Toc4576201"/>
      <w:r w:rsidRPr="0073389C">
        <w:rPr>
          <w:lang w:val="sk-SK"/>
        </w:rPr>
        <w:t>Všeobecné ustanovenia</w:t>
      </w:r>
      <w:bookmarkEnd w:id="320"/>
      <w:bookmarkEnd w:id="321"/>
    </w:p>
    <w:p w14:paraId="5E452631" w14:textId="73ED0892"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 xml:space="preserve">začínajú plynúť </w:t>
      </w:r>
      <w:r w:rsidR="00115A2F" w:rsidRPr="00A4744A">
        <w:rPr>
          <w:rFonts w:cs="Arial"/>
          <w:b/>
          <w:color w:val="000000"/>
          <w:szCs w:val="19"/>
          <w:lang w:eastAsia="sk-SK"/>
        </w:rPr>
        <w:t xml:space="preserve">prvým pracovným dňom </w:t>
      </w:r>
      <w:r w:rsidR="00115A2F" w:rsidRPr="00A4744A">
        <w:rPr>
          <w:rFonts w:cs="Arial"/>
          <w:color w:val="000000"/>
          <w:szCs w:val="19"/>
          <w:lang w:eastAsia="sk-SK"/>
        </w:rPr>
        <w:t xml:space="preserve">nasledujúcim </w:t>
      </w:r>
      <w:r w:rsidR="00115A2F" w:rsidRPr="00A4744A">
        <w:rPr>
          <w:rFonts w:cs="Arial"/>
          <w:b/>
          <w:color w:val="000000"/>
          <w:szCs w:val="19"/>
          <w:lang w:eastAsia="sk-SK"/>
        </w:rPr>
        <w:t>po dni evidovania prijatej žiadosti</w:t>
      </w:r>
      <w:r w:rsidR="00115A2F" w:rsidRPr="00A4744A">
        <w:rPr>
          <w:rFonts w:cs="Arial"/>
          <w:color w:val="000000"/>
          <w:szCs w:val="19"/>
          <w:lang w:eastAsia="sk-SK"/>
        </w:rPr>
        <w:t xml:space="preserve"> prijímateľa o vykonanie kontroly </w:t>
      </w:r>
      <w:r w:rsidR="00115A2F">
        <w:rPr>
          <w:rFonts w:cs="Arial"/>
          <w:color w:val="000000"/>
          <w:szCs w:val="19"/>
          <w:lang w:eastAsia="sk-SK"/>
        </w:rPr>
        <w:t>poskytovateľom</w:t>
      </w:r>
      <w:r w:rsidR="00115A2F" w:rsidRPr="00A4744A">
        <w:rPr>
          <w:rFonts w:cs="Arial"/>
          <w:color w:val="000000"/>
          <w:szCs w:val="19"/>
          <w:lang w:eastAsia="sk-SK"/>
        </w:rPr>
        <w:t xml:space="preserve"> </w:t>
      </w:r>
      <w:r w:rsidR="00115A2F" w:rsidRPr="00A4744A">
        <w:rPr>
          <w:rFonts w:cs="Arial"/>
          <w:b/>
          <w:color w:val="000000"/>
          <w:szCs w:val="19"/>
          <w:lang w:eastAsia="sk-SK"/>
        </w:rPr>
        <w:t>a predložení dokumentácie k VO</w:t>
      </w:r>
      <w:r w:rsidR="00115A2F" w:rsidRPr="00A4744A">
        <w:rPr>
          <w:rFonts w:cs="Arial"/>
          <w:color w:val="000000"/>
          <w:szCs w:val="19"/>
          <w:lang w:eastAsia="sk-SK"/>
        </w:rPr>
        <w:t xml:space="preserve"> alebo obstarávaniu </w:t>
      </w:r>
      <w:r w:rsidR="00115A2F">
        <w:rPr>
          <w:rFonts w:cs="Arial"/>
          <w:color w:val="000000"/>
          <w:szCs w:val="19"/>
          <w:lang w:eastAsia="sk-SK"/>
        </w:rPr>
        <w:t>poskytovateľovi</w:t>
      </w:r>
      <w:r w:rsidR="00115A2F" w:rsidRPr="00A4744A">
        <w:rPr>
          <w:rFonts w:cs="Arial"/>
          <w:color w:val="000000"/>
          <w:szCs w:val="19"/>
          <w:lang w:eastAsia="sk-SK"/>
        </w:rPr>
        <w:t xml:space="preserve"> cez ITMS2014+</w:t>
      </w:r>
      <w:r w:rsidR="00115A2F">
        <w:rPr>
          <w:rFonts w:cs="Arial"/>
          <w:color w:val="000000"/>
          <w:szCs w:val="19"/>
          <w:lang w:eastAsia="sk-SK"/>
        </w:rPr>
        <w:t xml:space="preserve"> </w:t>
      </w:r>
      <w:r w:rsidR="00115A2F">
        <w:rPr>
          <w:rFonts w:cs="Arial"/>
          <w:szCs w:val="19"/>
        </w:rPr>
        <w:t xml:space="preserve">Prijímateľ </w:t>
      </w:r>
      <w:r w:rsidRPr="00E86F96">
        <w:rPr>
          <w:rFonts w:cs="Arial"/>
          <w:szCs w:val="19"/>
        </w:rPr>
        <w:t xml:space="preserve">môže doručiť poskytovateľovi žiadosť o vykonanie kontroly </w:t>
      </w:r>
      <w:r w:rsidRPr="00E86F96">
        <w:rPr>
          <w:rFonts w:cs="Arial"/>
          <w:b/>
          <w:szCs w:val="19"/>
        </w:rPr>
        <w:t>listinne</w:t>
      </w:r>
      <w:r w:rsidRPr="00E86F96">
        <w:rPr>
          <w:rFonts w:cs="Arial"/>
          <w:szCs w:val="19"/>
        </w:rPr>
        <w:t xml:space="preserve"> </w:t>
      </w:r>
      <w:r w:rsidR="00825B0B">
        <w:rPr>
          <w:rFonts w:cs="Arial"/>
          <w:b/>
          <w:szCs w:val="19"/>
        </w:rPr>
        <w:t xml:space="preserve">na adresu poskytovateľa </w:t>
      </w:r>
      <w:r w:rsidR="00825B0B" w:rsidRPr="006F4D79">
        <w:rPr>
          <w:rFonts w:cs="Arial"/>
          <w:szCs w:val="19"/>
        </w:rPr>
        <w:t>uvedenú na tento účel</w:t>
      </w:r>
      <w:r w:rsidR="00825B0B">
        <w:rPr>
          <w:rFonts w:cs="Arial"/>
          <w:b/>
          <w:szCs w:val="19"/>
        </w:rPr>
        <w:t xml:space="preserve">. </w:t>
      </w:r>
      <w:r w:rsidR="00825B0B" w:rsidRPr="00C40A65">
        <w:rPr>
          <w:rFonts w:cs="Arial"/>
          <w:szCs w:val="19"/>
        </w:rPr>
        <w:t xml:space="preserve">V prípade, že prijímateľ má aktivovanú elektronickú schránku, </w:t>
      </w:r>
      <w:r w:rsidR="00825B0B">
        <w:rPr>
          <w:rFonts w:cs="Arial"/>
          <w:szCs w:val="19"/>
        </w:rPr>
        <w:t xml:space="preserve">môže </w:t>
      </w:r>
      <w:r w:rsidR="00825B0B" w:rsidRPr="00C40A65">
        <w:rPr>
          <w:rFonts w:cs="Arial"/>
          <w:szCs w:val="19"/>
        </w:rPr>
        <w:t xml:space="preserve">doručiť poskytovateľovi žiadosť o vykonanie kontroly </w:t>
      </w:r>
      <w:r w:rsidR="00825B0B">
        <w:rPr>
          <w:rFonts w:cs="Arial"/>
          <w:szCs w:val="19"/>
        </w:rPr>
        <w:t xml:space="preserve">aj </w:t>
      </w:r>
      <w:r w:rsidR="00825B0B" w:rsidRPr="00C40A65">
        <w:rPr>
          <w:rFonts w:cs="Arial"/>
          <w:szCs w:val="19"/>
        </w:rPr>
        <w:t>prostredníctvom</w:t>
      </w:r>
      <w:r w:rsidR="00825B0B">
        <w:rPr>
          <w:rFonts w:cs="Arial"/>
          <w:b/>
          <w:szCs w:val="19"/>
        </w:rPr>
        <w:t xml:space="preserve"> </w:t>
      </w:r>
      <w:r w:rsidR="00825B0B" w:rsidRPr="00C40A65">
        <w:rPr>
          <w:rFonts w:cs="Arial"/>
          <w:b/>
          <w:szCs w:val="19"/>
        </w:rPr>
        <w:t>elektronickej schránky</w:t>
      </w:r>
      <w:r w:rsidR="00825B0B" w:rsidRPr="00C40A65">
        <w:rPr>
          <w:rFonts w:cs="Arial"/>
          <w:szCs w:val="19"/>
        </w:rPr>
        <w:t>.</w:t>
      </w:r>
    </w:p>
    <w:p w14:paraId="1DD706E9" w14:textId="77777777" w:rsidR="00215CFC" w:rsidRPr="00E86F96" w:rsidRDefault="00215CFC" w:rsidP="00215CFC">
      <w:pPr>
        <w:spacing w:before="120" w:after="120" w:line="288" w:lineRule="auto"/>
        <w:jc w:val="both"/>
        <w:rPr>
          <w:rFonts w:cs="Arial"/>
          <w:szCs w:val="19"/>
        </w:rPr>
      </w:pPr>
      <w:r w:rsidRPr="00E86F96">
        <w:rPr>
          <w:rFonts w:cs="Arial"/>
          <w:szCs w:val="19"/>
        </w:rPr>
        <w:t>Uvedená lehota je procesnoprávna, t. j. lehota je zachovaná, keď poskytovateľ zašle prijímateľovi závery z  finančnej kontroly VO v posledný deň lehoty na poštovú prepravu. Poskytovateľ môže v odôvodnených prípadoch lehoty na výkon kontroly VO alebo obstarávania predĺžiť. Poskytovateľ predĺženie lehoty oznámi prijímateľovi.</w:t>
      </w:r>
    </w:p>
    <w:p w14:paraId="64EE184F" w14:textId="5D30DBB4"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6A51E4D9"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2FEB4BD8" w14:textId="004B5368" w:rsidR="00DE32EC" w:rsidRDefault="00DE32EC" w:rsidP="009D7F63">
      <w:pPr>
        <w:spacing w:before="120" w:after="120" w:line="288" w:lineRule="auto"/>
        <w:jc w:val="both"/>
      </w:pPr>
    </w:p>
    <w:p w14:paraId="439A321F" w14:textId="0D819C5E" w:rsidR="00215CFC" w:rsidRDefault="00215CFC" w:rsidP="009D7F63">
      <w:pPr>
        <w:spacing w:before="120" w:after="120" w:line="288" w:lineRule="auto"/>
        <w:jc w:val="both"/>
      </w:pPr>
      <w:r w:rsidRPr="00215CFC">
        <w:rPr>
          <w:b/>
        </w:rPr>
        <w:lastRenderedPageBreak/>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42EC4988"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70CA410B" w14:textId="1106FCC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t>Všetky dokumenty (prílohy), ktoré prijímateľ nahrá do ITMS 2014+ musia byť označené v názve dokumentu tak, aby bolo zrejmé:</w:t>
      </w:r>
    </w:p>
    <w:p w14:paraId="73768548" w14:textId="3447991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(„.doc“, „.pdf“, „.xls“ a pod.) alebo celé adresáre – s označením napr. „Sutazne_podklady_...“ alebo „Sutazne_podklady_oprava_c.1_...“</w:t>
      </w:r>
    </w:p>
    <w:p w14:paraId="42410B3B" w14:textId="45DFEAF3"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(napr. „Sutazne_podklady_-_prva_ex_ante...“ alebo adresár s označením „Zapisnice_-_druha_ex_ante“, ktorý obsahuje všetky zápisnice z vyhodnotenia ponúk a vyhodnotenia splnenia podmienok účasti, a pod.).</w:t>
      </w:r>
    </w:p>
    <w:p w14:paraId="3D25122C" w14:textId="328D71F4" w:rsidR="00215CFC" w:rsidRDefault="00215CFC" w:rsidP="00215CFC">
      <w:pPr>
        <w:spacing w:before="120" w:after="120" w:line="288" w:lineRule="auto"/>
        <w:jc w:val="both"/>
      </w:pPr>
      <w:r w:rsidRPr="00215CFC">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xls, je prijímateľ povinný ho do ITMS2014+ nahrať v rovnakom formáte xls</w:t>
      </w:r>
      <w:r w:rsidR="00825B0B">
        <w:t>.</w:t>
      </w:r>
    </w:p>
    <w:p w14:paraId="5EEFDA10" w14:textId="61912CBF" w:rsidR="00825B0B" w:rsidRDefault="00825B0B" w:rsidP="00215CFC">
      <w:pPr>
        <w:spacing w:before="120" w:after="120" w:line="288" w:lineRule="auto"/>
        <w:jc w:val="both"/>
      </w:pPr>
      <w:r w:rsidRPr="00703E20">
        <w:rPr>
          <w:rFonts w:cs="Arial"/>
          <w:b/>
          <w:i/>
          <w:color w:val="FF0000"/>
          <w:szCs w:val="19"/>
        </w:rPr>
        <w:t>Povinnosť prijímateľa:</w:t>
      </w:r>
      <w:r>
        <w:rPr>
          <w:rFonts w:cs="Arial"/>
          <w:b/>
          <w:i/>
          <w:color w:val="FF0000"/>
          <w:szCs w:val="19"/>
        </w:rPr>
        <w:t xml:space="preserve"> </w:t>
      </w:r>
      <w:r w:rsidRPr="00C12065">
        <w:rPr>
          <w:rFonts w:cs="Arial"/>
          <w:color w:val="FF0000"/>
          <w:szCs w:val="19"/>
        </w:rPr>
        <w:t>Dokumenty, ktoré nahrá prijímateľ do ITMS2014+ musia byť 100 % zhodné s originálom dokumentu, t. j. musia rovnako obsahovať aj podpisy relevantných osôb ak ich obsahuje originál dokumentu, vrátane uzavretej zmluvy príp. dodatkov s úspešným uchádzačom (nie je postačujúce nahratie tzv. „draft“ dokumentov).</w:t>
      </w:r>
    </w:p>
    <w:p w14:paraId="3EC464FA" w14:textId="5841F42F"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 a všetky systémom EKS vygenerované dokumenty, vrátane zmluvy,</w:t>
      </w:r>
      <w:r w:rsidRPr="00315570">
        <w:t>, ktorá je výsledkom VO</w:t>
      </w:r>
      <w:r w:rsidR="000527E6">
        <w:t xml:space="preserve"> </w:t>
      </w:r>
      <w:r w:rsidR="000527E6" w:rsidRPr="000527E6">
        <w:t>(v závislosti od typu kontroly)</w:t>
      </w:r>
      <w:r w:rsidRPr="00315570">
        <w:t>.</w:t>
      </w:r>
    </w:p>
    <w:p w14:paraId="0F62AC28" w14:textId="677C53C6"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3E197881"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Pre potreby kontroly/finančnej kontroly VO prijímateľ predkladá poskytovateľovi kópiu originálnej dokumentácie, pričom dokumentácia predložená elektronicky cez ITMS 2014+ sa pre potreby kontroly/finančnej kontroly VO považuje za kópiu originálnej dokumentácie.</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2D53DABB"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r w:rsidRPr="0073389C">
        <w:t>.</w:t>
      </w:r>
    </w:p>
    <w:p w14:paraId="7A55D27B" w14:textId="2829439C"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BF06C2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7A55D280" w14:textId="77777777" w:rsidR="009D7F63" w:rsidRPr="0073389C" w:rsidRDefault="009D7F63" w:rsidP="009D7F63">
      <w:pPr>
        <w:spacing w:before="120" w:after="120" w:line="288" w:lineRule="auto"/>
        <w:jc w:val="both"/>
      </w:pPr>
    </w:p>
    <w:p w14:paraId="7A55D281" w14:textId="647CF0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241D595" w14:textId="0F2431E4"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t>V prípade, že dokumentácia predložená cez ITMS 2014+ nie je kompletná,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0913AC6E"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nezašle </w:t>
      </w:r>
      <w:r w:rsidR="00285CCF">
        <w:rPr>
          <w:rFonts w:ascii="Arial" w:hAnsi="Arial" w:cs="Arial"/>
          <w:b w:val="0"/>
          <w:sz w:val="19"/>
          <w:szCs w:val="19"/>
        </w:rPr>
        <w:t>prijímateľovi</w:t>
      </w:r>
      <w:r w:rsidR="00285CCF" w:rsidRPr="00DA7632">
        <w:rPr>
          <w:rFonts w:ascii="Arial" w:hAnsi="Arial" w:cs="Arial"/>
          <w:b w:val="0"/>
          <w:sz w:val="19"/>
          <w:szCs w:val="19"/>
        </w:rPr>
        <w:t xml:space="preserve"> </w:t>
      </w:r>
      <w:r w:rsidRPr="00DA7632">
        <w:rPr>
          <w:rFonts w:ascii="Arial" w:hAnsi="Arial" w:cs="Arial"/>
          <w:b w:val="0"/>
          <w:sz w:val="19"/>
          <w:szCs w:val="19"/>
        </w:rPr>
        <w:t>návrh správy z kontroly, resp. správu z</w:t>
      </w:r>
      <w:r w:rsidR="00285CCF">
        <w:rPr>
          <w:rFonts w:ascii="Arial" w:hAnsi="Arial" w:cs="Arial"/>
          <w:b w:val="0"/>
          <w:sz w:val="19"/>
          <w:szCs w:val="19"/>
        </w:rPr>
        <w:t> </w:t>
      </w:r>
      <w:r w:rsidRPr="00DA7632">
        <w:rPr>
          <w:rFonts w:ascii="Arial" w:hAnsi="Arial" w:cs="Arial"/>
          <w:b w:val="0"/>
          <w:sz w:val="19"/>
          <w:szCs w:val="19"/>
        </w:rPr>
        <w:t>kontroly</w:t>
      </w:r>
      <w:r w:rsidR="00285CCF">
        <w:rPr>
          <w:rFonts w:ascii="Arial" w:hAnsi="Arial" w:cs="Arial"/>
          <w:b w:val="0"/>
          <w:sz w:val="19"/>
          <w:szCs w:val="19"/>
        </w:rPr>
        <w:t xml:space="preserve"> VO</w:t>
      </w:r>
      <w:r w:rsidRPr="00DA7632">
        <w:rPr>
          <w:rFonts w:ascii="Arial" w:hAnsi="Arial" w:cs="Arial"/>
          <w:b w:val="0"/>
          <w:sz w:val="19"/>
          <w:szCs w:val="19"/>
        </w:rPr>
        <w:t xml:space="preserve">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 xml:space="preserve">ravené v zmluve o NFP, prípadne vo výzve na predkladanie žiadostí o NFP. Zároveň upozorňujeme prijímateľa, že porušenie niektorých </w:t>
      </w:r>
      <w:r w:rsidR="00D11568" w:rsidRPr="008D52ED">
        <w:rPr>
          <w:rFonts w:ascii="Arial" w:hAnsi="Arial" w:cs="Arial"/>
          <w:b w:val="0"/>
          <w:sz w:val="19"/>
          <w:szCs w:val="19"/>
        </w:rPr>
        <w:lastRenderedPageBreak/>
        <w:t>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lastRenderedPageBreak/>
        <w:t>automaticky vygenerovanú zmluvu, ktorá je výsledkom VO;</w:t>
      </w:r>
    </w:p>
    <w:p w14:paraId="773F5827"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285CCF"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349E48B5" w14:textId="7137504C" w:rsidR="00285CCF" w:rsidRPr="00EF2628" w:rsidRDefault="00285CCF" w:rsidP="00C55AD4">
      <w:pPr>
        <w:pStyle w:val="Bulletslevel2"/>
        <w:spacing w:after="120" w:line="288" w:lineRule="auto"/>
        <w:ind w:left="567" w:hanging="283"/>
        <w:jc w:val="both"/>
        <w:rPr>
          <w:rFonts w:cs="Arial"/>
          <w:lang w:val="sk-SK"/>
        </w:rPr>
      </w:pPr>
      <w:r w:rsidRPr="00285CCF">
        <w:rPr>
          <w:rFonts w:cs="Arial"/>
          <w:lang w:val="sk-SK"/>
        </w:rPr>
        <w:t>súčasťou elektronickej podoby dokumentácie sú aj auditné záznamy o všetkých úkonoch vykonaných v použitom elektronickom prostriedku na komunikáciu.</w:t>
      </w:r>
    </w:p>
    <w:p w14:paraId="7A55D2A6" w14:textId="6A513BA2"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V prípade zákaz</w:t>
      </w:r>
      <w:r w:rsidR="00BB5FE8">
        <w:rPr>
          <w:color w:val="000000" w:themeColor="text1"/>
        </w:rPr>
        <w:t>ie</w:t>
      </w:r>
      <w:r w:rsidRPr="0073389C">
        <w:rPr>
          <w:color w:val="000000" w:themeColor="text1"/>
        </w:rPr>
        <w:t xml:space="preserve">k </w:t>
      </w:r>
      <w:r w:rsidR="00BB5FE8" w:rsidRPr="0073389C">
        <w:rPr>
          <w:color w:val="000000" w:themeColor="text1"/>
        </w:rPr>
        <w:t>realizovan</w:t>
      </w:r>
      <w:r w:rsidR="00BB5FE8">
        <w:rPr>
          <w:color w:val="000000" w:themeColor="text1"/>
        </w:rPr>
        <w:t>ých</w:t>
      </w:r>
      <w:r w:rsidR="00BB5FE8" w:rsidRPr="0073389C">
        <w:rPr>
          <w:color w:val="000000" w:themeColor="text1"/>
        </w:rPr>
        <w:t xml:space="preserve"> </w:t>
      </w:r>
      <w:r w:rsidRPr="0073389C">
        <w:rPr>
          <w:color w:val="000000" w:themeColor="text1"/>
        </w:rPr>
        <w:t xml:space="preserve">prostredníctvom </w:t>
      </w:r>
      <w:r w:rsidR="00BB5FE8" w:rsidRPr="00AD07E2">
        <w:rPr>
          <w:b/>
          <w:color w:val="000000" w:themeColor="text1"/>
        </w:rPr>
        <w:t>elektronických prostriedkov (elektronického systému)</w:t>
      </w:r>
      <w:r w:rsidR="00BB5FE8" w:rsidRPr="0073389C">
        <w:rPr>
          <w:color w:val="000000" w:themeColor="text1"/>
        </w:rPr>
        <w:t xml:space="preserve"> </w:t>
      </w:r>
      <w:r w:rsidRPr="0073389C">
        <w:rPr>
          <w:color w:val="000000" w:themeColor="text1"/>
        </w:rPr>
        <w:t xml:space="preserve"> a v prípade </w:t>
      </w:r>
      <w:r w:rsidRPr="00AD07E2">
        <w:rPr>
          <w:b/>
          <w:color w:val="000000" w:themeColor="text1"/>
        </w:rPr>
        <w:t>elektronickej aukcie</w:t>
      </w:r>
      <w:r w:rsidRPr="0073389C">
        <w:rPr>
          <w:color w:val="000000" w:themeColor="text1"/>
        </w:rPr>
        <w:t xml:space="preserve"> </w:t>
      </w:r>
      <w:r w:rsidR="00BB5FE8" w:rsidRPr="00AD07E2">
        <w:rPr>
          <w:b/>
          <w:color w:val="000000" w:themeColor="text1"/>
        </w:rPr>
        <w:t xml:space="preserve">je </w:t>
      </w:r>
      <w:r w:rsidRPr="00AD07E2">
        <w:rPr>
          <w:b/>
          <w:color w:val="000000" w:themeColor="text1"/>
        </w:rPr>
        <w:t xml:space="preserve">prijímateľ </w:t>
      </w:r>
      <w:r w:rsidR="00BB5FE8" w:rsidRPr="00AD07E2">
        <w:rPr>
          <w:b/>
          <w:color w:val="000000" w:themeColor="text1"/>
        </w:rPr>
        <w:t xml:space="preserve">povinný zabezpečiť </w:t>
      </w:r>
      <w:r w:rsidRPr="00AD07E2">
        <w:rPr>
          <w:b/>
          <w:color w:val="000000" w:themeColor="text1"/>
        </w:rPr>
        <w:t>zriadenie prístupu</w:t>
      </w:r>
      <w:r w:rsidR="00BB5FE8">
        <w:rPr>
          <w:color w:val="000000" w:themeColor="text1"/>
        </w:rPr>
        <w:t xml:space="preserve"> do elektronického prostriedku</w:t>
      </w:r>
      <w:r w:rsidRPr="0073389C">
        <w:rPr>
          <w:color w:val="000000" w:themeColor="text1"/>
        </w:rPr>
        <w:t xml:space="preserve"> (užívateľské meno a heslo) pre poskytovateľa</w:t>
      </w:r>
      <w:r w:rsidR="00833197">
        <w:rPr>
          <w:color w:val="000000" w:themeColor="text1"/>
        </w:rPr>
        <w:t xml:space="preserve"> </w:t>
      </w:r>
      <w:r w:rsidR="00833197">
        <w:rPr>
          <w:rFonts w:cs="Arial"/>
          <w:color w:val="000000" w:themeColor="text1"/>
          <w:szCs w:val="19"/>
        </w:rPr>
        <w:t>za účelom výkonu kontroly VO</w:t>
      </w:r>
      <w:r w:rsidRPr="0073389C">
        <w:rPr>
          <w:color w:val="000000" w:themeColor="text1"/>
        </w:rPr>
        <w:t xml:space="preserve">.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r w:rsidR="00833197" w:rsidRPr="00833197">
        <w:t xml:space="preserve"> </w:t>
      </w:r>
      <w:r w:rsidR="00833197" w:rsidRPr="00833197">
        <w:rPr>
          <w:rFonts w:cs="Arial"/>
          <w:color w:val="000000" w:themeColor="text1"/>
          <w:szCs w:val="19"/>
        </w:rPr>
        <w:t>Súčasťou elektronickej podoby dokumentácie sú aj auditné záznamy o všetkých úkonoch vykonaných v použitom elektronickom prostriedku.</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w:t>
      </w:r>
      <w:r w:rsidRPr="0073389C">
        <w:rPr>
          <w:color w:val="000000" w:themeColor="text1"/>
        </w:rPr>
        <w:lastRenderedPageBreak/>
        <w:t>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12"/>
      </w:r>
    </w:p>
    <w:p w14:paraId="7A55D2AB" w14:textId="77777777" w:rsidR="009D7F63" w:rsidRDefault="009D7F63" w:rsidP="009D7F63">
      <w:pPr>
        <w:rPr>
          <w:rFonts w:asciiTheme="minorHAnsi" w:hAnsiTheme="minorHAnsi"/>
          <w:color w:val="000000" w:themeColor="text1"/>
        </w:rPr>
      </w:pPr>
    </w:p>
    <w:p w14:paraId="324C1B5B" w14:textId="0A24AA66" w:rsidR="00833197" w:rsidRPr="00833197" w:rsidRDefault="00833197" w:rsidP="00833197">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833197">
        <w:rPr>
          <w:b/>
          <w:i/>
          <w:color w:val="000000" w:themeColor="text1"/>
        </w:rPr>
        <w:t>Odporúčanie pre prijímateľa:</w:t>
      </w:r>
      <w:r w:rsidRPr="00833197">
        <w:rPr>
          <w:color w:val="000000" w:themeColor="text1"/>
        </w:rPr>
        <w:t xml:space="preserve"> </w:t>
      </w:r>
      <w:r w:rsidRPr="009C6B55">
        <w:rPr>
          <w:rFonts w:cs="Arial"/>
          <w:color w:val="000000" w:themeColor="text1"/>
          <w:szCs w:val="19"/>
        </w:rPr>
        <w:t xml:space="preserve">Prijímateľom sa odporúča, aby v zmluvách s úspešnými uchádzačmi pri všetkých typoch VO zakotvili odkladaciu podmienku nadobudnutia účinnosti zmluvy, ktorou bude schválenie zákazky v rámci kontroly VO, t.j. doručenie správy z kontroly VO prijímateľovi, resp. aby v zmluve s úspešným uchádzačom výslovne zakotvili právo odstúpiť od zmluvy </w:t>
      </w:r>
      <w:r>
        <w:rPr>
          <w:rFonts w:cs="Arial"/>
          <w:color w:val="000000" w:themeColor="text1"/>
          <w:szCs w:val="19"/>
        </w:rPr>
        <w:t xml:space="preserve">z dôvodu doručenia správy z kontroly od </w:t>
      </w:r>
      <w:r w:rsidRPr="009C6B55">
        <w:rPr>
          <w:rFonts w:cs="Arial"/>
          <w:color w:val="000000" w:themeColor="text1"/>
          <w:szCs w:val="19"/>
        </w:rPr>
        <w:t xml:space="preserve"> poskytovateľ</w:t>
      </w:r>
      <w:r>
        <w:rPr>
          <w:rFonts w:cs="Arial"/>
          <w:color w:val="000000" w:themeColor="text1"/>
          <w:szCs w:val="19"/>
        </w:rPr>
        <w:t>a, obsahom ktorej je nepripustenie výdavkov z predmetného VO do financovania</w:t>
      </w:r>
      <w:r w:rsidRPr="009C6B55">
        <w:rPr>
          <w:rFonts w:cs="Arial"/>
          <w:color w:val="000000" w:themeColor="text1"/>
          <w:szCs w:val="19"/>
        </w:rPr>
        <w:t>.</w:t>
      </w:r>
      <w:r>
        <w:rPr>
          <w:rFonts w:cs="Arial"/>
          <w:color w:val="000000" w:themeColor="text1"/>
          <w:szCs w:val="19"/>
        </w:rPr>
        <w:t xml:space="preserve"> Uvedené odporúčanie platí najmä pre zákazky, ktoré budú predmetom </w:t>
      </w:r>
      <w:r>
        <w:rPr>
          <w:rFonts w:cs="Arial"/>
          <w:szCs w:val="19"/>
        </w:rPr>
        <w:t xml:space="preserve"> finančnej</w:t>
      </w:r>
      <w:r w:rsidRPr="00703E20">
        <w:rPr>
          <w:rFonts w:cs="Arial"/>
          <w:szCs w:val="19"/>
        </w:rPr>
        <w:t xml:space="preserve"> kontrol</w:t>
      </w:r>
      <w:r>
        <w:rPr>
          <w:rFonts w:cs="Arial"/>
          <w:szCs w:val="19"/>
        </w:rPr>
        <w:t>y</w:t>
      </w:r>
      <w:r w:rsidRPr="00703E20">
        <w:rPr>
          <w:rFonts w:cs="Arial"/>
          <w:szCs w:val="19"/>
        </w:rPr>
        <w:t xml:space="preserve"> VO</w:t>
      </w:r>
      <w:r>
        <w:rPr>
          <w:rFonts w:cs="Arial"/>
          <w:szCs w:val="19"/>
        </w:rPr>
        <w:t xml:space="preserve"> až po podpise zmluvy s úspešným uchádzačom/úspešnými uchádzačmi (t.j. štandardnej ex post </w:t>
      </w:r>
      <w:r w:rsidRPr="00703E20">
        <w:rPr>
          <w:rFonts w:cs="Arial"/>
          <w:szCs w:val="19"/>
        </w:rPr>
        <w:t>kontrol</w:t>
      </w:r>
      <w:r>
        <w:rPr>
          <w:rFonts w:cs="Arial"/>
          <w:szCs w:val="19"/>
        </w:rPr>
        <w:t>y).</w:t>
      </w:r>
    </w:p>
    <w:p w14:paraId="689C110D" w14:textId="77777777" w:rsidR="00833197" w:rsidRDefault="00833197"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AD07E2">
        <w:rPr>
          <w:rFonts w:cs="Arial"/>
          <w:szCs w:val="19"/>
        </w:rPr>
        <w:t>konkrétne  po</w:t>
      </w:r>
      <w:r w:rsidRPr="00972164">
        <w:rPr>
          <w:rFonts w:cs="Arial"/>
          <w:szCs w:val="19"/>
        </w:rPr>
        <w:t xml:space="preserve">dľa </w:t>
      </w:r>
      <w:r w:rsidRPr="008D5848">
        <w:rPr>
          <w:rFonts w:cs="Arial"/>
          <w:szCs w:val="19"/>
        </w:rPr>
        <w:t xml:space="preserve">§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6C7F2A1E" w:rsidR="00C477FA" w:rsidRPr="00E8012F" w:rsidRDefault="00C477FA" w:rsidP="00E8012F">
      <w:pPr>
        <w:spacing w:line="276" w:lineRule="auto"/>
        <w:jc w:val="both"/>
      </w:pPr>
      <w:r w:rsidRPr="00E8012F">
        <w:lastRenderedPageBreak/>
        <w:t xml:space="preserve">Prijímateľ má možnosť späťvzatia dokumentácie k verejnému obstarávaniu alebo obstarávaniu, ktorá bola predložená Poskytovateľovi za účelom výkonu finančnej kontroly VO alebo kontroly obstarávania, a to so súhlasom dotknutého Poskytovateľa. </w:t>
      </w:r>
      <w:r w:rsidR="003548EB" w:rsidRPr="003548EB">
        <w:t xml:space="preserve">V prípadoch späťvzatia dokumentácie ide o dôvod hodný osobitného zreteľa a poskytovateľ </w:t>
      </w:r>
      <w:r w:rsidR="003548EB">
        <w:t xml:space="preserve">zastaví administratívnu finančnú kontrolu vyhotovením záznamu. </w:t>
      </w:r>
      <w:r w:rsidRPr="00E8012F">
        <w:t>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322" w:name="_Toc418000109"/>
      <w:bookmarkStart w:id="323" w:name="_Toc440372883"/>
      <w:bookmarkStart w:id="324" w:name="_Toc4576202"/>
      <w:bookmarkEnd w:id="322"/>
      <w:r w:rsidRPr="00C477FA">
        <w:rPr>
          <w:lang w:val="sk-SK"/>
        </w:rPr>
        <w:t xml:space="preserve">Typy </w:t>
      </w:r>
      <w:r w:rsidRPr="0073389C">
        <w:rPr>
          <w:lang w:val="sk-SK"/>
        </w:rPr>
        <w:t>kontroly VO</w:t>
      </w:r>
      <w:bookmarkEnd w:id="323"/>
      <w:bookmarkEnd w:id="324"/>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pPr>
      <w:r w:rsidRPr="000106A5">
        <w:t>Predmetom prvej ex ante kontroly/finančnej kontroly DNS je najmä:</w:t>
      </w:r>
    </w:p>
    <w:p w14:paraId="4411D375" w14:textId="77777777" w:rsidR="000106A5" w:rsidRPr="000106A5" w:rsidRDefault="000106A5" w:rsidP="000106A5">
      <w:pPr>
        <w:spacing w:line="288" w:lineRule="auto"/>
        <w:ind w:left="709" w:hanging="283"/>
        <w:jc w:val="both"/>
      </w:pPr>
      <w:r w:rsidRPr="000106A5">
        <w:t>a) určenie predpokladanej hodnoty zákazky,</w:t>
      </w:r>
    </w:p>
    <w:p w14:paraId="7AEA000C" w14:textId="77777777" w:rsidR="000106A5" w:rsidRPr="000106A5" w:rsidRDefault="000106A5" w:rsidP="000106A5">
      <w:pPr>
        <w:spacing w:line="288" w:lineRule="auto"/>
        <w:ind w:left="709" w:hanging="283"/>
        <w:jc w:val="both"/>
      </w:pPr>
      <w:r w:rsidRPr="000106A5">
        <w:t xml:space="preserve">b) oznámenie o vyhlásení verejného obstarávania, </w:t>
      </w:r>
    </w:p>
    <w:p w14:paraId="7E10D6AC" w14:textId="6B44018D" w:rsidR="000106A5" w:rsidRPr="000106A5" w:rsidRDefault="000106A5" w:rsidP="000106A5">
      <w:pPr>
        <w:spacing w:line="288" w:lineRule="auto"/>
        <w:ind w:left="709" w:hanging="283"/>
        <w:jc w:val="both"/>
      </w:pPr>
      <w:r w:rsidRPr="000106A5">
        <w:t>c) súťažné podklady</w:t>
      </w:r>
      <w:r w:rsidR="00D37C0E" w:rsidRPr="00D37C0E">
        <w:rPr>
          <w:rFonts w:cs="Arial"/>
          <w:szCs w:val="19"/>
        </w:rPr>
        <w:t xml:space="preserve"> </w:t>
      </w:r>
      <w:r w:rsidR="00D37C0E">
        <w:rPr>
          <w:rFonts w:cs="Arial"/>
          <w:szCs w:val="19"/>
        </w:rPr>
        <w:t>s prílohami (vrátane návrhu zmluvy a pod.)</w:t>
      </w:r>
      <w:r w:rsidRPr="000106A5">
        <w:t>,</w:t>
      </w:r>
    </w:p>
    <w:p w14:paraId="670890AC" w14:textId="77777777" w:rsidR="000106A5" w:rsidRPr="000106A5" w:rsidRDefault="000106A5" w:rsidP="000106A5">
      <w:pPr>
        <w:spacing w:line="288" w:lineRule="auto"/>
        <w:ind w:left="709" w:hanging="283"/>
        <w:jc w:val="both"/>
      </w:pPr>
      <w:r w:rsidRPr="000106A5">
        <w:t>d) všeobecné podmienky používania a zriadenia DNS podľa § 58 a nasl. ZVO,</w:t>
      </w:r>
    </w:p>
    <w:p w14:paraId="4EA310FE" w14:textId="77777777" w:rsidR="000106A5" w:rsidRPr="000106A5" w:rsidRDefault="000106A5" w:rsidP="000106A5">
      <w:pPr>
        <w:spacing w:line="288" w:lineRule="auto"/>
        <w:ind w:left="709" w:hanging="283"/>
        <w:jc w:val="both"/>
      </w:pPr>
      <w:r w:rsidRPr="000106A5">
        <w:t xml:space="preserve">e) posúdenie, či DNS bol zriadený na obstarávanie tovarov, stavebných prác alebo služieb, ktoré sú bežne dostupné na trhu. </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00FDD404"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24BB5248" w:rsidR="00BF2A0B" w:rsidRPr="008D5848" w:rsidRDefault="008D52ED"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zvolený postup nadlimitné (okrem VO uskutočnených centrálnou obstarávacou organizáciou</w:t>
      </w:r>
      <w:r w:rsidR="000106A5">
        <w:t xml:space="preserve"> </w:t>
      </w:r>
      <w:r w:rsidR="000106A5" w:rsidRPr="000106A5">
        <w:t>podľa § 15 ods. 2 a ods. 4 ZVO</w:t>
      </w:r>
      <w:r w:rsidRPr="008D52ED">
        <w:t>)</w:t>
      </w:r>
      <w:r w:rsidR="00C7417C" w:rsidRPr="008D5848">
        <w:t xml:space="preserve">; </w:t>
      </w:r>
    </w:p>
    <w:p w14:paraId="41C97BFF" w14:textId="7B9EA856"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r w:rsidR="000106A5">
        <w:t xml:space="preserve"> </w:t>
      </w:r>
      <w:r w:rsidR="000106A5" w:rsidRPr="000106A5">
        <w:t>podľa § 66 ods. 8 ZVO na bežne dostupné tovary alebo bežne dostupné služby</w:t>
      </w:r>
      <w:r w:rsidRPr="00BF2A0B">
        <w:t>;</w:t>
      </w:r>
    </w:p>
    <w:p w14:paraId="41314FB8" w14:textId="4969AF4F"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r w:rsidR="000106A5" w:rsidRPr="000106A5">
        <w:t>podľa § 11</w:t>
      </w:r>
      <w:r w:rsidR="00313E1F">
        <w:t>2</w:t>
      </w:r>
      <w:r w:rsidR="000106A5" w:rsidRPr="000106A5">
        <w:t xml:space="preserve"> až 116 ZVO (</w:t>
      </w:r>
      <w:r w:rsidRPr="00BF2A0B">
        <w:t>bez využitia elektronického trhoviska</w:t>
      </w:r>
      <w:r w:rsidR="000106A5">
        <w:t>)</w:t>
      </w:r>
      <w:r>
        <w:t>;</w:t>
      </w:r>
    </w:p>
    <w:p w14:paraId="4238FFBA" w14:textId="05167992" w:rsidR="00BF2A0B"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624C3F21" w:rsidR="00E322E9"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zákazkách </w:t>
      </w:r>
      <w:r w:rsidR="000106A5">
        <w:t>na</w:t>
      </w:r>
      <w:r w:rsidRPr="005D4EE3">
        <w:t xml:space="preserve"> služb</w:t>
      </w:r>
      <w:r w:rsidR="000106A5">
        <w:t>y</w:t>
      </w:r>
      <w:r w:rsidRPr="005D4EE3">
        <w:t xml:space="preserve"> </w:t>
      </w:r>
      <w:r w:rsidR="000106A5" w:rsidRPr="005D4EE3">
        <w:t>uveden</w:t>
      </w:r>
      <w:r w:rsidR="000106A5">
        <w:t>é</w:t>
      </w:r>
      <w:r w:rsidR="000106A5" w:rsidRPr="005D4EE3">
        <w:t xml:space="preserve"> </w:t>
      </w:r>
      <w:r w:rsidRPr="005D4EE3">
        <w:t>v prílohe č. 1 ZVO (sociálne služby a iné osobitné služby)</w:t>
      </w:r>
      <w:r w:rsidR="00BF2A0B" w:rsidRPr="00DD30A9">
        <w:t xml:space="preserve"> </w:t>
      </w:r>
      <w:r w:rsidR="00BF2A0B" w:rsidRPr="00BF2A0B">
        <w:t xml:space="preserve">bez </w:t>
      </w:r>
      <w:r w:rsidR="000106A5">
        <w:t>ohľadu na finančný limit</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71E8524C" w:rsidR="00C7417C" w:rsidRDefault="00313E1F" w:rsidP="00C7417C">
      <w:pPr>
        <w:spacing w:before="120" w:after="120" w:line="288" w:lineRule="auto"/>
        <w:jc w:val="both"/>
      </w:pPr>
      <w:r w:rsidRPr="00830A8A">
        <w:rPr>
          <w:rFonts w:cs="Arial"/>
          <w:szCs w:val="19"/>
        </w:rPr>
        <w:t xml:space="preserve">Ak </w:t>
      </w:r>
      <w:r w:rsidRPr="006E3FC6">
        <w:rPr>
          <w:rFonts w:cs="Arial"/>
          <w:szCs w:val="19"/>
        </w:rPr>
        <w:t>poskytovateľ identifikuje nedostatky v procese VO</w:t>
      </w:r>
      <w:r>
        <w:rPr>
          <w:rFonts w:cs="Arial"/>
          <w:szCs w:val="19"/>
        </w:rPr>
        <w:t>,</w:t>
      </w:r>
      <w:r w:rsidRPr="00830A8A">
        <w:rPr>
          <w:rFonts w:cs="Arial"/>
          <w:szCs w:val="19"/>
        </w:rPr>
        <w:t xml:space="preserve"> </w:t>
      </w:r>
      <w:r>
        <w:rPr>
          <w:rFonts w:cs="Arial"/>
          <w:szCs w:val="19"/>
        </w:rPr>
        <w:t xml:space="preserve">uvedie ich </w:t>
      </w:r>
      <w:r w:rsidRPr="00830A8A">
        <w:rPr>
          <w:rFonts w:cs="Arial"/>
          <w:szCs w:val="19"/>
        </w:rPr>
        <w:t xml:space="preserve">v návrhu správy z kontroly </w:t>
      </w:r>
      <w:r>
        <w:rPr>
          <w:rFonts w:cs="Arial"/>
          <w:szCs w:val="19"/>
        </w:rPr>
        <w:t>spolu s</w:t>
      </w:r>
      <w:r w:rsidRPr="00830A8A">
        <w:rPr>
          <w:rFonts w:cs="Arial"/>
          <w:szCs w:val="19"/>
        </w:rPr>
        <w:t> opatrenia</w:t>
      </w:r>
      <w:r>
        <w:rPr>
          <w:rFonts w:cs="Arial"/>
          <w:szCs w:val="19"/>
        </w:rPr>
        <w:t>mi</w:t>
      </w:r>
      <w:r w:rsidRPr="00830A8A">
        <w:rPr>
          <w:rFonts w:cs="Arial"/>
          <w:szCs w:val="19"/>
        </w:rPr>
        <w:t xml:space="preserve"> na odstránenie zistených nedostatkov, zároveň poskytne prijímateľovi lehotu minimálne 5 pracovných dní na podanie námietok. V prípade, že prijímateľ zašle v určenej lehote námietky, </w:t>
      </w:r>
      <w:r>
        <w:rPr>
          <w:rFonts w:cs="Arial"/>
          <w:szCs w:val="19"/>
        </w:rPr>
        <w:t>poskytovateľ</w:t>
      </w:r>
      <w:r w:rsidRPr="00830A8A">
        <w:rPr>
          <w:rFonts w:cs="Arial"/>
          <w:szCs w:val="19"/>
        </w:rPr>
        <w:t xml:space="preserve"> ich vyhodnotí a v prípade ich úplnej alebo čiastočnej opodstatnenosti </w:t>
      </w:r>
      <w:r>
        <w:rPr>
          <w:rFonts w:cs="Arial"/>
          <w:szCs w:val="19"/>
        </w:rPr>
        <w:t xml:space="preserve">ich </w:t>
      </w:r>
      <w:r w:rsidRPr="00830A8A">
        <w:rPr>
          <w:rFonts w:cs="Arial"/>
          <w:szCs w:val="19"/>
        </w:rPr>
        <w:t xml:space="preserve">zohľadní v správe z kontroly. V prípade, že námietky prijímateľa sú neopodstatnené, neboli podané alebo boli podané po lehote, vypracuje </w:t>
      </w:r>
      <w:r>
        <w:rPr>
          <w:rFonts w:cs="Arial"/>
          <w:szCs w:val="19"/>
        </w:rPr>
        <w:t>poskytovateľ</w:t>
      </w:r>
      <w:r w:rsidRPr="00830A8A">
        <w:rPr>
          <w:rFonts w:cs="Arial"/>
          <w:szCs w:val="19"/>
        </w:rPr>
        <w:t xml:space="preserve"> správu z kontroly. Správa z kontroly zároveň obsahuje opatrenia na odstránenie zistených nedostatkov, ktoré je prijímateľ povinný v stanovenej lehote (minimálne 5 pracovných dní a maximálne 10 pracovných dní) odstrániť a zaslať </w:t>
      </w:r>
      <w:r>
        <w:rPr>
          <w:rFonts w:cs="Arial"/>
          <w:szCs w:val="19"/>
        </w:rPr>
        <w:t>poskytovateľovi</w:t>
      </w:r>
      <w:r w:rsidRPr="00830A8A">
        <w:rPr>
          <w:rFonts w:cs="Arial"/>
          <w:szCs w:val="19"/>
        </w:rPr>
        <w:t xml:space="preserve"> takto upravenú dokumentáciu.</w:t>
      </w:r>
      <w:r>
        <w:rPr>
          <w:rFonts w:cs="Arial"/>
          <w:szCs w:val="19"/>
        </w:rPr>
        <w:t xml:space="preserve"> Poskytovateľ </w:t>
      </w:r>
      <w:r w:rsidRPr="00530C13">
        <w:t>je v odôvodnených prípadoch, ak si to povaha úkonu objektívne vyžaduje, oprávnený stanoviť aj dlhšiu lehotu, resp. stanovenú lehotu predĺžiť</w:t>
      </w:r>
      <w:r>
        <w:t>.</w:t>
      </w:r>
      <w:r w:rsidR="00637C5E" w:rsidRPr="00637C5E">
        <w:t xml:space="preserve"> Poskytovateľ je povinný vydať správu z kontroly v lehote 5 pracovných dní odo dňa podania námietok, resp. márneho uplynutia lehoty na podanie námietok. </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5C6315B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313E1F">
        <w:t xml:space="preserve">Pokiaľ prijímateľ nezapracuje pripomienky poskytovateľa, ktoré vyplynuli z prvej ex ante kontroly a vyhlási postup VO, poskytovateľ pri identifikovaní nedostatkov pri ex post kontrole VO, ktoré mali alebo mohli mať vplyv na výsledok VO, </w:t>
      </w:r>
      <w:r w:rsidR="00313E1F" w:rsidRPr="006C7514">
        <w:rPr>
          <w:b/>
        </w:rPr>
        <w:t>určí zodpovedajúcu výšku ex ante finančnej</w:t>
      </w:r>
      <w:r w:rsidR="00313E1F">
        <w:t xml:space="preserve"> opravy </w:t>
      </w:r>
      <w:r w:rsidR="00313E1F" w:rsidRPr="006C7514">
        <w:rPr>
          <w:b/>
        </w:rPr>
        <w:t>alebo nepripustí výdavky do financovania v plnom rozsahu</w:t>
      </w:r>
      <w:r w:rsidR="00313E1F">
        <w:t>. Zároveň bude môcť poskytovateľ uvedenú skutočnosť vyhodnotiť ako podstatné porušenie zmluvy o NFP.</w:t>
      </w:r>
      <w:r w:rsidRPr="0073389C">
        <w:t xml:space="preserve"> </w:t>
      </w:r>
    </w:p>
    <w:p w14:paraId="68EE2663" w14:textId="77777777" w:rsidR="00C7417C" w:rsidRDefault="00C7417C" w:rsidP="009D7F63">
      <w:pPr>
        <w:spacing w:before="120" w:after="120" w:line="288" w:lineRule="auto"/>
        <w:jc w:val="both"/>
        <w:rPr>
          <w:b/>
        </w:rPr>
      </w:pPr>
    </w:p>
    <w:p w14:paraId="7FF82F45" w14:textId="77777777" w:rsidR="00313E1F" w:rsidRDefault="00313E1F" w:rsidP="009D7F63">
      <w:pPr>
        <w:spacing w:before="120" w:after="120" w:line="288" w:lineRule="auto"/>
        <w:jc w:val="both"/>
      </w:pPr>
      <w:r>
        <w:t>Ak poskytovateľ neidentifikuje pri výkone prvej ex ante kontroly nedostatky, vypracuje správu z kontroly, v ktorej konštatuje, že predmetné verejné obstarávanie môže prijímateľ vyhlásiť.</w:t>
      </w:r>
    </w:p>
    <w:p w14:paraId="444774FE" w14:textId="4FA7383C"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w:t>
      </w:r>
      <w:r w:rsidR="00313E1F">
        <w:t>lebo</w:t>
      </w:r>
      <w:r w:rsidRPr="001C44C7">
        <w:t>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00637C5E">
        <w:t>ne</w:t>
      </w:r>
      <w:r w:rsidRPr="001C44C7">
        <w:t>pripust</w:t>
      </w:r>
      <w:r w:rsidR="00313E1F">
        <w:t>í</w:t>
      </w:r>
      <w:r w:rsidRPr="001C44C7">
        <w:t xml:space="preserve">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2FEC4F4B" w:rsidR="00C7417C" w:rsidRDefault="009516DC" w:rsidP="009D7F63">
      <w:pPr>
        <w:spacing w:before="120" w:after="120" w:line="288" w:lineRule="auto"/>
        <w:jc w:val="both"/>
      </w:pPr>
      <w:r>
        <w:t>Ak poskytovateľ bude mať záujem zúčastniť sa na procese vyhodnotenia ponúk predložených v procese ako člen komisie bez práva vyhodnocovať, upozorní na túto skutočnosť prijímateľa v záveroch kontroly VO. Prijímateľ je povinný v dostatočnom predstihu dohodnúť s poskytovateľom tieto nominácie a súvisiace administratívne úkony.</w:t>
      </w:r>
    </w:p>
    <w:p w14:paraId="17AAAED0" w14:textId="77777777" w:rsidR="009516DC" w:rsidRDefault="009516D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4F4B58F5" w14:textId="77777777" w:rsidR="00F1208E" w:rsidRDefault="00F1208E" w:rsidP="009D7F63">
      <w:pPr>
        <w:spacing w:before="120" w:after="120" w:line="288" w:lineRule="auto"/>
        <w:jc w:val="both"/>
      </w:pPr>
    </w:p>
    <w:p w14:paraId="41782145" w14:textId="77777777" w:rsidR="00F1208E" w:rsidRPr="00F1208E" w:rsidRDefault="00F1208E" w:rsidP="00852446">
      <w:pPr>
        <w:spacing w:line="288" w:lineRule="auto"/>
        <w:jc w:val="both"/>
      </w:pPr>
      <w:r w:rsidRPr="00F1208E">
        <w:t xml:space="preserve">Druhá ex-ante kontrola sa vykonáva pri: </w:t>
      </w:r>
    </w:p>
    <w:p w14:paraId="38A13121" w14:textId="77777777" w:rsidR="00F1208E" w:rsidRPr="00F1208E" w:rsidRDefault="00F1208E" w:rsidP="00852446">
      <w:pPr>
        <w:spacing w:line="288" w:lineRule="auto"/>
        <w:jc w:val="both"/>
      </w:pPr>
    </w:p>
    <w:p w14:paraId="1AE68965" w14:textId="77777777" w:rsidR="00F1208E" w:rsidRPr="00F1208E" w:rsidRDefault="00F1208E" w:rsidP="005B7173">
      <w:pPr>
        <w:numPr>
          <w:ilvl w:val="1"/>
          <w:numId w:val="110"/>
        </w:numPr>
        <w:spacing w:line="288" w:lineRule="auto"/>
        <w:ind w:left="426"/>
        <w:jc w:val="both"/>
      </w:pPr>
      <w:r w:rsidRPr="00F1208E">
        <w:lastRenderedPageBreak/>
        <w:t xml:space="preserve">zákazkách, ktoré sú s ohľadom na zvolený postup nadlimitné (okrem VO uskutočnených centrálnou obstarávacou organizáciou podľa § 15 ods. 2 a ods. 4 ZVO); </w:t>
      </w:r>
    </w:p>
    <w:p w14:paraId="1931A955" w14:textId="779E4681" w:rsidR="00F1208E" w:rsidRDefault="00F1208E" w:rsidP="005B7173">
      <w:pPr>
        <w:numPr>
          <w:ilvl w:val="1"/>
          <w:numId w:val="110"/>
        </w:numPr>
        <w:spacing w:before="120" w:after="120" w:line="288" w:lineRule="auto"/>
        <w:ind w:left="426"/>
        <w:jc w:val="both"/>
      </w:pPr>
      <w:r w:rsidRPr="00F1208E">
        <w:t>podlimitných zákazkách realizovaných postupom podľa § 11</w:t>
      </w:r>
      <w:r w:rsidR="00970782">
        <w:t>2</w:t>
      </w:r>
      <w:r w:rsidRPr="00F1208E">
        <w:t xml:space="preserve"> až 116 ZVO na stavebné práce;</w:t>
      </w:r>
    </w:p>
    <w:p w14:paraId="136FA455" w14:textId="0E03B13C" w:rsidR="00F1208E" w:rsidRPr="00F1208E" w:rsidRDefault="00F1208E" w:rsidP="005B7173">
      <w:pPr>
        <w:numPr>
          <w:ilvl w:val="1"/>
          <w:numId w:val="110"/>
        </w:numPr>
        <w:spacing w:before="120" w:after="120" w:line="288" w:lineRule="auto"/>
        <w:ind w:left="426"/>
        <w:jc w:val="both"/>
      </w:pPr>
      <w:r w:rsidRPr="00F1208E">
        <w:t>podlimitných zákazkách realizovaných postupom podľa § 11</w:t>
      </w:r>
      <w:r w:rsidR="00970782">
        <w:t>2</w:t>
      </w:r>
      <w:r w:rsidRPr="00F1208E">
        <w:t xml:space="preserve"> až 116 ZVO na tovary alebo služby – </w:t>
      </w:r>
      <w:r w:rsidRPr="00F1208E">
        <w:rPr>
          <w:b/>
          <w:i/>
        </w:rPr>
        <w:t>nepovinne z iniciatívy prijímateľa.</w:t>
      </w:r>
    </w:p>
    <w:p w14:paraId="4B2AD9B2" w14:textId="3EB313B4" w:rsidR="00F1208E" w:rsidRPr="00852446"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52446">
        <w:rPr>
          <w:b/>
          <w:i/>
        </w:rPr>
        <w:t xml:space="preserve"> </w:t>
      </w:r>
      <w:r w:rsidRPr="00F1208E">
        <w:t xml:space="preserve">V prípade </w:t>
      </w:r>
      <w:r w:rsidRPr="00F1208E">
        <w:rPr>
          <w:b/>
        </w:rPr>
        <w:t>podlimitných zákaziek realizovaných postupom podľa § 11</w:t>
      </w:r>
      <w:r w:rsidR="006B29B8">
        <w:rPr>
          <w:b/>
        </w:rPr>
        <w:t>2</w:t>
      </w:r>
      <w:r w:rsidRPr="00F1208E">
        <w:rPr>
          <w:b/>
        </w:rPr>
        <w:t xml:space="preserve"> až 116 ZVO</w:t>
      </w:r>
      <w:r w:rsidRPr="00F1208E">
        <w:t xml:space="preserve"> na tovary alebo služby druhá ex</w:t>
      </w:r>
      <w:r w:rsidRPr="00774183">
        <w:t xml:space="preserve"> – ante</w:t>
      </w:r>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V prípade, že sa prijímateľ rozhodne z vlastnej iniciatívy požiadať poskytovateľa o výkon druhej ex-ante kontroly postupuje rovnakým spôsobom a platia pre neho rovnaké pravidlá uvedené v tejto časti príručky ako keby bola pre neho predmetná kontrola povinná.</w:t>
      </w:r>
    </w:p>
    <w:p w14:paraId="45E8DAF2" w14:textId="7CFC2C90" w:rsidR="004E56EC" w:rsidRPr="0073389C" w:rsidRDefault="004E56EC" w:rsidP="009D7F63">
      <w:pPr>
        <w:spacing w:before="120" w:after="120" w:line="288" w:lineRule="auto"/>
        <w:jc w:val="both"/>
        <w:rPr>
          <w:rFonts w:cs="Arial"/>
          <w:szCs w:val="19"/>
        </w:rPr>
      </w:pPr>
    </w:p>
    <w:p w14:paraId="7A55D2BB" w14:textId="142381E2"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5675AB81" w:rsidR="009D7F63" w:rsidRPr="0073389C" w:rsidRDefault="009D7F63" w:rsidP="00AD07E2">
      <w:pPr>
        <w:pStyle w:val="Bulletslevel2"/>
        <w:spacing w:after="120" w:line="288" w:lineRule="auto"/>
        <w:ind w:left="567" w:hanging="283"/>
        <w:jc w:val="both"/>
        <w:rPr>
          <w:rFonts w:cs="Arial"/>
          <w:szCs w:val="19"/>
          <w:lang w:val="sk-SK"/>
        </w:rPr>
      </w:pPr>
      <w:r w:rsidRPr="0073389C">
        <w:rPr>
          <w:rFonts w:cs="Arial"/>
          <w:szCs w:val="19"/>
          <w:lang w:val="sk-SK"/>
        </w:rPr>
        <w:t xml:space="preserve">menovacie dekréty jednotlivých členov komisie, vrátane ich </w:t>
      </w:r>
      <w:r w:rsidR="00C07E7C">
        <w:rPr>
          <w:rFonts w:cs="Arial"/>
          <w:szCs w:val="19"/>
          <w:lang w:val="sk-SK"/>
        </w:rPr>
        <w:t xml:space="preserve">profesijných </w:t>
      </w:r>
      <w:r w:rsidRPr="0073389C">
        <w:rPr>
          <w:rFonts w:cs="Arial"/>
          <w:szCs w:val="19"/>
          <w:lang w:val="sk-SK"/>
        </w:rPr>
        <w:t xml:space="preserve">životopisov, </w:t>
      </w:r>
      <w:r w:rsidR="00C07E7C">
        <w:rPr>
          <w:rFonts w:cs="Arial"/>
          <w:szCs w:val="19"/>
          <w:lang w:val="sk-SK"/>
        </w:rPr>
        <w:t xml:space="preserve">potvrdení </w:t>
      </w:r>
      <w:r w:rsidR="00C07E7C" w:rsidRPr="001B3251">
        <w:rPr>
          <w:rFonts w:cs="Arial"/>
          <w:szCs w:val="19"/>
          <w:lang w:val="sk-SK"/>
        </w:rPr>
        <w:t>o vzdelaní</w:t>
      </w:r>
      <w:r w:rsidR="00C07E7C">
        <w:rPr>
          <w:rFonts w:cs="Arial"/>
          <w:szCs w:val="19"/>
          <w:lang w:val="sk-SK"/>
        </w:rPr>
        <w:t xml:space="preserve"> alebo iných dôkazov</w:t>
      </w:r>
      <w:r w:rsidR="00C07E7C" w:rsidRPr="001B3251">
        <w:rPr>
          <w:rFonts w:cs="Arial"/>
          <w:szCs w:val="19"/>
          <w:lang w:val="sk-SK"/>
        </w:rPr>
        <w:t xml:space="preserve"> o praxi a/alebo vzdelaní členov komisie</w:t>
      </w:r>
      <w:r w:rsidR="00C07E7C">
        <w:rPr>
          <w:rFonts w:cs="Arial"/>
          <w:szCs w:val="19"/>
          <w:lang w:val="sk-SK"/>
        </w:rPr>
        <w:t>,</w:t>
      </w:r>
      <w:r w:rsidRPr="0073389C">
        <w:rPr>
          <w:rFonts w:cs="Arial"/>
          <w:szCs w:val="19"/>
          <w:lang w:val="sk-SK"/>
        </w:rPr>
        <w:t xml:space="preserve">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E9CDC5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r w:rsidR="00C07E7C" w:rsidRPr="00C07E7C">
        <w:rPr>
          <w:rFonts w:cs="Arial"/>
          <w:szCs w:val="19"/>
          <w:lang w:val="sk-SK"/>
        </w:rPr>
        <w:t xml:space="preserve"> </w:t>
      </w:r>
      <w:r w:rsidR="00C07E7C">
        <w:rPr>
          <w:rFonts w:cs="Arial"/>
          <w:szCs w:val="19"/>
          <w:lang w:val="sk-SK"/>
        </w:rPr>
        <w:t xml:space="preserve">v </w:t>
      </w:r>
      <w:r w:rsidR="00C07E7C" w:rsidRPr="001B3251">
        <w:rPr>
          <w:rFonts w:cs="Arial"/>
          <w:szCs w:val="19"/>
          <w:lang w:val="sk-SK"/>
        </w:rPr>
        <w:t>zmysle § 51 ods. 6 ZVO</w:t>
      </w:r>
      <w:r w:rsidRPr="0073389C">
        <w:rPr>
          <w:rFonts w:cs="Arial"/>
          <w:szCs w:val="19"/>
          <w:lang w:val="sk-SK"/>
        </w:rPr>
        <w:t>;</w:t>
      </w:r>
    </w:p>
    <w:p w14:paraId="7A55D2C6" w14:textId="5D6F7C2C" w:rsidR="009D7F63" w:rsidRPr="0073389C" w:rsidRDefault="00C07E7C" w:rsidP="009D7F63">
      <w:pPr>
        <w:pStyle w:val="Bulletslevel2"/>
        <w:spacing w:after="120" w:line="288" w:lineRule="auto"/>
        <w:ind w:left="567" w:hanging="283"/>
        <w:rPr>
          <w:rFonts w:cs="Arial"/>
          <w:szCs w:val="19"/>
          <w:lang w:val="sk-SK"/>
        </w:rPr>
      </w:pPr>
      <w:r>
        <w:rPr>
          <w:rFonts w:cs="Arial"/>
          <w:szCs w:val="19"/>
          <w:lang w:val="sk-SK"/>
        </w:rPr>
        <w:t>určenie/</w:t>
      </w:r>
      <w:r w:rsidR="009D7F63"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F1208E" w:rsidRPr="00F1208E">
        <w:rPr>
          <w:rFonts w:cs="Arial"/>
          <w:szCs w:val="19"/>
          <w:lang w:val="sk-SK"/>
        </w:rPr>
        <w:t>(v prípade vylúčenia uchádzača/jeho ponuky)</w:t>
      </w:r>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2C40DC21" w14:textId="4D99E31B" w:rsidR="00C07E7C" w:rsidRDefault="006F0C86" w:rsidP="009D7F63">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odôvodnenie, prečo predmetný postup zadávania zákazky nezrušil, ak nejde o zákazku realizovanú </w:t>
      </w:r>
      <w:r w:rsidR="00C07E7C">
        <w:t>s využitím elektronického trhoviska</w:t>
      </w:r>
      <w:r w:rsidR="00F1208E" w:rsidRPr="00F1208E">
        <w:rPr>
          <w:rFonts w:cs="Arial"/>
          <w:szCs w:val="19"/>
        </w:rPr>
        <w:t xml:space="preserve">.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p>
    <w:p w14:paraId="7A55D2D7" w14:textId="5BC95156"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00C07E7C" w:rsidRPr="00E122D3">
        <w:rPr>
          <w:b/>
        </w:rPr>
        <w:t xml:space="preserve">Lehota na výkon </w:t>
      </w:r>
      <w:r w:rsidR="00C07E7C">
        <w:rPr>
          <w:b/>
        </w:rPr>
        <w:t xml:space="preserve">druhej ex ante </w:t>
      </w:r>
      <w:r w:rsidR="00C07E7C" w:rsidRPr="00E122D3">
        <w:rPr>
          <w:b/>
        </w:rPr>
        <w:t>kontroly</w:t>
      </w:r>
      <w:r w:rsidR="00C07E7C">
        <w:t xml:space="preserve">, po ktorej nasleduje vyzvanie prijímateľa na zaslanie podnetu na ÚVO alebo vypracovanie a odoslanie návrhu správy z kontroly prijímateľovi, ktorej záverom je nepripustenie výdavkov do financovania alebo vypracovanie a odoslanie návrhu správy/správy z kontroly prijímateľovi, ak zákazka nie je predmetom kontroly ÚVO podľa § 169 ods. 2 ZVO, je </w:t>
      </w:r>
      <w:r w:rsidR="00C07E7C" w:rsidRPr="00E122D3">
        <w:rPr>
          <w:b/>
        </w:rPr>
        <w:t>20 pracovných dní</w:t>
      </w:r>
      <w:r w:rsidR="00271FD5">
        <w:rPr>
          <w:b/>
        </w:rPr>
        <w:t>.</w:t>
      </w:r>
    </w:p>
    <w:p w14:paraId="7A55D2D8" w14:textId="20C50D48" w:rsidR="009D7F63" w:rsidRPr="0073389C" w:rsidRDefault="009D7F63" w:rsidP="009D7F63">
      <w:pPr>
        <w:spacing w:before="120" w:after="120" w:line="288" w:lineRule="auto"/>
        <w:jc w:val="both"/>
      </w:pPr>
    </w:p>
    <w:p w14:paraId="472F87D2" w14:textId="009635F6" w:rsidR="00D1430A" w:rsidRDefault="00D1430A" w:rsidP="00D1430A">
      <w:pPr>
        <w:spacing w:before="120" w:after="120" w:line="288" w:lineRule="auto"/>
        <w:jc w:val="both"/>
        <w:rPr>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r w:rsidR="00F1208E" w:rsidRPr="00D1430A">
        <w:t>lehot</w:t>
      </w:r>
      <w:r w:rsidR="00F1208E">
        <w:t>y</w:t>
      </w:r>
      <w:r w:rsidR="00F1208E" w:rsidRPr="00D1430A">
        <w:t xml:space="preserve"> </w:t>
      </w:r>
      <w:r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rFonts w:cs="Arial"/>
          <w:szCs w:val="19"/>
        </w:rPr>
      </w:pPr>
      <w:r w:rsidRPr="00F1208E">
        <w:rPr>
          <w:rFonts w:cs="Arial"/>
          <w:szCs w:val="19"/>
        </w:rPr>
        <w:t>Finančná kontrola VO sa považuje za ukončenú zaslaním správy z kontroly VO prijímateľovi.</w:t>
      </w:r>
    </w:p>
    <w:p w14:paraId="1AAAC27C" w14:textId="175C7366" w:rsidR="00F1208E" w:rsidRDefault="00F1208E" w:rsidP="00D1430A">
      <w:pPr>
        <w:spacing w:before="120" w:after="120" w:line="288" w:lineRule="auto"/>
        <w:jc w:val="both"/>
        <w:rPr>
          <w:rFonts w:cs="Arial"/>
          <w:szCs w:val="19"/>
        </w:rPr>
      </w:pPr>
      <w:r w:rsidRPr="00F1208E">
        <w:rPr>
          <w:rFonts w:cs="Arial"/>
          <w:szCs w:val="19"/>
        </w:rPr>
        <w:t>V prípade, ak poskytovateľ</w:t>
      </w:r>
      <w:r w:rsidRPr="00F1208E" w:rsidDel="006526CF">
        <w:rPr>
          <w:rFonts w:cs="Arial"/>
          <w:szCs w:val="19"/>
        </w:rPr>
        <w:t xml:space="preserve"> </w:t>
      </w:r>
      <w:r w:rsidRPr="00F1208E">
        <w:rPr>
          <w:rFonts w:cs="Arial"/>
          <w:szCs w:val="19"/>
        </w:rPr>
        <w:t>nezašle prijímateľ</w:t>
      </w:r>
      <w:r w:rsidR="00267334">
        <w:rPr>
          <w:rFonts w:cs="Arial"/>
          <w:szCs w:val="19"/>
        </w:rPr>
        <w:t>ovi</w:t>
      </w:r>
      <w:r w:rsidRPr="00F1208E">
        <w:rPr>
          <w:rFonts w:cs="Arial"/>
          <w:szCs w:val="19"/>
        </w:rPr>
        <w:t xml:space="preserve"> záver</w:t>
      </w:r>
      <w:r w:rsidR="00267334">
        <w:rPr>
          <w:rFonts w:cs="Arial"/>
          <w:szCs w:val="19"/>
        </w:rPr>
        <w:t>y</w:t>
      </w:r>
      <w:r w:rsidRPr="00F1208E">
        <w:rPr>
          <w:rFonts w:cs="Arial"/>
          <w:szCs w:val="19"/>
        </w:rPr>
        <w:t xml:space="preserve"> z  finančnej kontroly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 záverov z  finančnej kontroly VO.</w:t>
      </w:r>
    </w:p>
    <w:p w14:paraId="663D7D5F" w14:textId="77777777" w:rsidR="00637C5E" w:rsidRPr="00A052EC" w:rsidRDefault="00637C5E" w:rsidP="00AD07E2">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637C5E">
        <w:rPr>
          <w:b/>
          <w:i/>
        </w:rPr>
        <w:t>Dôležité upozornenie:</w:t>
      </w:r>
      <w:r w:rsidRPr="00AD07E2">
        <w:rPr>
          <w:b/>
          <w:i/>
        </w:rPr>
        <w:t xml:space="preserve"> </w:t>
      </w:r>
      <w:r w:rsidRPr="00637C5E">
        <w:t>Ak prijímateľ podpíše zmluvu s úspešným uchádzačom pred ria</w:t>
      </w:r>
      <w:r w:rsidRPr="00F9051D">
        <w:t>dnym ukončením tejto kontroly, resp. vôbec nepredloží do</w:t>
      </w:r>
      <w:r w:rsidRPr="00CC5402">
        <w:t>kumentáciu k VO na túto kontrolu, poskytovateľ nebude oprávnený v prípade zistení ne</w:t>
      </w:r>
      <w:r w:rsidRPr="00346CD1">
        <w:t xml:space="preserve">dostatkov v rámci ex post kontroly postupovať vo veci určenia ex ante finančnej opravy a výdavky týkajúce sa </w:t>
      </w:r>
      <w:r w:rsidRPr="00A052EC">
        <w:t>predmetu zákazky zadávanej na základe kontrolovaného VO nebudú pripustené do financovania v plnom rozsahu. Uvedenú  skutočnosť bude môcť poskytovateľ vyhodnotiť zároveň ako podstatné porušenie zmluvy o NFP.</w:t>
      </w:r>
    </w:p>
    <w:p w14:paraId="5D8C7628" w14:textId="77777777" w:rsidR="00637C5E" w:rsidRPr="00D1430A" w:rsidRDefault="00637C5E" w:rsidP="00D1430A">
      <w:pPr>
        <w:spacing w:before="120" w:after="120" w:line="288" w:lineRule="auto"/>
        <w:jc w:val="both"/>
      </w:pPr>
    </w:p>
    <w:p w14:paraId="07C5B893" w14:textId="559C34BF" w:rsidR="004221C7"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2732456B" w14:textId="300E6CB7" w:rsidR="00832B23" w:rsidRPr="00852446" w:rsidRDefault="00832B23" w:rsidP="00832B2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32B23">
        <w:t xml:space="preserve"> </w:t>
      </w:r>
      <w:r w:rsidRPr="00BB6F99">
        <w:t xml:space="preserve">V prípade, ak </w:t>
      </w:r>
      <w:r>
        <w:t>nadlimitná zákazka nespĺňa podmienky uvedené v § 169 ods. 2 ZVO</w:t>
      </w:r>
      <w:r w:rsidRPr="00BB6F99">
        <w:t>,</w:t>
      </w:r>
      <w:r>
        <w:t xml:space="preserve"> poskytovateľ</w:t>
      </w:r>
      <w:r w:rsidRPr="00BB6F99">
        <w:t xml:space="preserve"> nevyzýva prijímateľa na podanie podnetu na ÚVO podľa § 169 ods. 1 písm. b) ZVO a druhá ex ante kontrola postupu zadávania zákazky je ukončená v štádiu pred uzavretím zmluvy s úspešným uchádzačom iba kontrolou </w:t>
      </w:r>
      <w:r>
        <w:t>poskytovateľa</w:t>
      </w:r>
      <w:r w:rsidRPr="00BB6F99">
        <w:t xml:space="preserve">. Uvedeným nie je dotknuté právo prijímateľa na „dobrovoľné“ podanie podnetu na ÚVO podľa § 169 ods. </w:t>
      </w:r>
      <w:r>
        <w:t>1 písm. b)</w:t>
      </w:r>
      <w:r w:rsidRPr="00BB6F99">
        <w:t xml:space="preserve"> ZVO</w:t>
      </w:r>
      <w:r>
        <w:t xml:space="preserve"> alebo právo poskytovateľa na podanie podnetu podľa § 169 ods. 1 písm. c) ZVO</w:t>
      </w:r>
      <w:r w:rsidRPr="00BB6F99">
        <w:t xml:space="preserve">. Ak prijímateľ </w:t>
      </w:r>
      <w:r>
        <w:t xml:space="preserve">alebo poskytovateľ </w:t>
      </w:r>
      <w:r w:rsidRPr="00BB6F99">
        <w:t>toto právo využije a podá podnet na ÚVO, rozhodnut</w:t>
      </w:r>
      <w:r>
        <w:t>ie ÚVO predstavuje podklad pre poskytovateľa</w:t>
      </w:r>
      <w:r w:rsidRPr="00BB6F99">
        <w:t xml:space="preserve"> na vypracovanie návrhu správy z kontroly (v prípade zistení nedostatkov) alebo správy z</w:t>
      </w:r>
      <w:r>
        <w:t> </w:t>
      </w:r>
      <w:r w:rsidRPr="00BB6F99">
        <w:t>kontroly</w:t>
      </w:r>
      <w:r>
        <w:t xml:space="preserve"> </w:t>
      </w:r>
      <w:r w:rsidRPr="00BB6F99">
        <w:t xml:space="preserve">(v prípade, ak neboli zistené nedostatky alebo </w:t>
      </w:r>
      <w:r>
        <w:t>poskytovateľ</w:t>
      </w:r>
      <w:r w:rsidRPr="00BB6F99">
        <w:t xml:space="preserve"> po vydaní rozhodnutia ÚVO o zastavení konania netrvá na predbežne zistených nedostatkoch).</w:t>
      </w:r>
      <w:r w:rsidRPr="00852446">
        <w:rPr>
          <w:b/>
          <w:i/>
        </w:rPr>
        <w:t xml:space="preserve"> </w:t>
      </w:r>
    </w:p>
    <w:p w14:paraId="4F382E7E" w14:textId="77777777" w:rsidR="004221C7" w:rsidRDefault="004221C7" w:rsidP="00BF23E3">
      <w:pPr>
        <w:spacing w:before="120" w:after="120" w:line="288" w:lineRule="auto"/>
        <w:jc w:val="both"/>
      </w:pPr>
    </w:p>
    <w:p w14:paraId="26B9C108" w14:textId="0BCA3282" w:rsidR="004221C7" w:rsidRPr="004221C7" w:rsidRDefault="004221C7" w:rsidP="004221C7">
      <w:pPr>
        <w:spacing w:before="120" w:after="120" w:line="288" w:lineRule="auto"/>
        <w:jc w:val="both"/>
        <w:rPr>
          <w:b/>
        </w:rPr>
      </w:pPr>
      <w:r w:rsidRPr="004221C7">
        <w:rPr>
          <w:b/>
        </w:rPr>
        <w:t>Osobitné ustanovenia pre kontrolu podlimitných zákaziek</w:t>
      </w:r>
      <w:r w:rsidR="00832B23" w:rsidRPr="00832B23">
        <w:rPr>
          <w:rFonts w:cs="Arial"/>
          <w:b/>
          <w:szCs w:val="19"/>
        </w:rPr>
        <w:t xml:space="preserve"> </w:t>
      </w:r>
      <w:r w:rsidR="00832B23">
        <w:rPr>
          <w:rFonts w:cs="Arial"/>
          <w:b/>
          <w:szCs w:val="19"/>
        </w:rPr>
        <w:t xml:space="preserve">a zákaziek zadávaných nadlimitným postupom, ktoré nie sú predmetom kontroly ÚVO </w:t>
      </w:r>
      <w:r w:rsidR="00832B23" w:rsidRPr="00C61B50">
        <w:rPr>
          <w:rFonts w:cs="Arial"/>
          <w:b/>
          <w:szCs w:val="19"/>
        </w:rPr>
        <w:t xml:space="preserve">podľa </w:t>
      </w:r>
      <w:r w:rsidR="00832B23" w:rsidRPr="00C61B50">
        <w:rPr>
          <w:b/>
        </w:rPr>
        <w:t>§ 169 ods. 2 ZVO</w:t>
      </w:r>
      <w:r w:rsidRPr="004221C7">
        <w:rPr>
          <w:b/>
        </w:rPr>
        <w:t>:</w:t>
      </w:r>
    </w:p>
    <w:p w14:paraId="3F2F2241" w14:textId="08A9850D"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w:t>
      </w:r>
      <w:r w:rsidR="00402075">
        <w:rPr>
          <w:rFonts w:cs="Arial"/>
          <w:szCs w:val="19"/>
        </w:rPr>
        <w:t>(porušenie pravidiel</w:t>
      </w:r>
      <w:r w:rsidR="00402075" w:rsidRPr="00224284">
        <w:rPr>
          <w:rFonts w:cs="Arial"/>
          <w:szCs w:val="19"/>
        </w:rPr>
        <w:t xml:space="preserve"> a postupov VO</w:t>
      </w:r>
      <w:r w:rsidR="00402075">
        <w:rPr>
          <w:rFonts w:cs="Arial"/>
          <w:szCs w:val="19"/>
        </w:rPr>
        <w:t xml:space="preserve">, </w:t>
      </w:r>
      <w:r w:rsidR="00402075" w:rsidRPr="00224284">
        <w:rPr>
          <w:rFonts w:cs="Arial"/>
          <w:szCs w:val="19"/>
        </w:rPr>
        <w:t xml:space="preserve">resp. porušenia </w:t>
      </w:r>
      <w:r w:rsidR="00402075">
        <w:rPr>
          <w:rFonts w:cs="Arial"/>
          <w:szCs w:val="19"/>
        </w:rPr>
        <w:t xml:space="preserve">platnej </w:t>
      </w:r>
      <w:r w:rsidR="00402075" w:rsidRPr="00224284">
        <w:rPr>
          <w:rFonts w:cs="Arial"/>
          <w:szCs w:val="19"/>
        </w:rPr>
        <w:t>legislatívy</w:t>
      </w:r>
      <w:r w:rsidR="00402075">
        <w:rPr>
          <w:rFonts w:cs="Arial"/>
          <w:szCs w:val="19"/>
        </w:rPr>
        <w:t>)</w:t>
      </w:r>
      <w:r w:rsidR="00B73EC8" w:rsidRPr="00B73EC8">
        <w:t>,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w:t>
      </w:r>
      <w:r w:rsidR="00402075" w:rsidRPr="00402075">
        <w:rPr>
          <w:rFonts w:cs="Arial"/>
          <w:szCs w:val="19"/>
        </w:rPr>
        <w:t xml:space="preserve"> </w:t>
      </w:r>
      <w:r w:rsidR="00402075">
        <w:rPr>
          <w:rFonts w:cs="Arial"/>
          <w:szCs w:val="19"/>
        </w:rPr>
        <w:t>následnej</w:t>
      </w:r>
      <w:r w:rsidRPr="004221C7">
        <w:t xml:space="preserve"> ex-post kontroly nepripustí do financovania v plnom rozsahu.</w:t>
      </w:r>
    </w:p>
    <w:p w14:paraId="69631C6F" w14:textId="77777777" w:rsidR="007B2419" w:rsidRDefault="007B2419" w:rsidP="007B2419">
      <w:pPr>
        <w:spacing w:before="120" w:after="120" w:line="288" w:lineRule="auto"/>
        <w:jc w:val="both"/>
      </w:pPr>
    </w:p>
    <w:p w14:paraId="215C7EC4" w14:textId="0FAA6E68" w:rsidR="007B2419" w:rsidRPr="007B2419" w:rsidRDefault="007B2419" w:rsidP="007B2419">
      <w:pPr>
        <w:spacing w:before="120" w:after="120" w:line="288" w:lineRule="auto"/>
        <w:jc w:val="both"/>
        <w:rPr>
          <w:b/>
        </w:rPr>
      </w:pPr>
      <w:r w:rsidRPr="007B2419">
        <w:rPr>
          <w:b/>
        </w:rPr>
        <w:t xml:space="preserve">Osobitné ustanovenia pre kontrolu </w:t>
      </w:r>
      <w:r w:rsidR="00402075">
        <w:rPr>
          <w:rFonts w:cs="Arial"/>
          <w:b/>
          <w:szCs w:val="19"/>
        </w:rPr>
        <w:t xml:space="preserve">zákaziek zadávaných nadlimitným postupom, ktoré sú predmetom </w:t>
      </w:r>
      <w:r w:rsidR="00402075" w:rsidRPr="00175753">
        <w:rPr>
          <w:rFonts w:cs="Arial"/>
          <w:b/>
          <w:szCs w:val="19"/>
        </w:rPr>
        <w:t xml:space="preserve">kontroly ÚVO podľa </w:t>
      </w:r>
      <w:r w:rsidR="00402075" w:rsidRPr="00175753">
        <w:rPr>
          <w:b/>
          <w:szCs w:val="19"/>
        </w:rPr>
        <w:t>§ 169 ods. 2 ZVO</w:t>
      </w:r>
      <w:r w:rsidRPr="007B2419">
        <w:rPr>
          <w:b/>
        </w:rPr>
        <w:t>:</w:t>
      </w:r>
    </w:p>
    <w:p w14:paraId="62774439" w14:textId="185A4075" w:rsidR="006E4DBE" w:rsidRDefault="006E4DBE" w:rsidP="006E4DBE">
      <w:pPr>
        <w:spacing w:before="120" w:after="120" w:line="288" w:lineRule="auto"/>
        <w:jc w:val="both"/>
      </w:pPr>
      <w:r w:rsidRPr="006E4DBE">
        <w:t xml:space="preserve">ÚVO vykonáva kontrolu </w:t>
      </w:r>
      <w:r w:rsidR="002550F5" w:rsidRPr="00175753">
        <w:rPr>
          <w:b/>
          <w:szCs w:val="19"/>
        </w:rPr>
        <w:t>zákaziek zadávaných nadlimitným postupom</w:t>
      </w:r>
      <w:r w:rsidR="002550F5" w:rsidRPr="00175753" w:rsidDel="00C61B50">
        <w:rPr>
          <w:b/>
          <w:szCs w:val="19"/>
        </w:rPr>
        <w:t xml:space="preserve"> </w:t>
      </w:r>
      <w:r w:rsidR="002550F5">
        <w:rPr>
          <w:b/>
          <w:szCs w:val="19"/>
        </w:rPr>
        <w:t xml:space="preserve"> spĺňajúcich pravidlá uvedené v § 169 ods. 2 písm. b) ZVO</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r w:rsidR="00F9051D" w:rsidRPr="00F9051D">
        <w:rPr>
          <w:szCs w:val="19"/>
          <w:u w:val="single"/>
        </w:rPr>
        <w:t xml:space="preserve"> </w:t>
      </w:r>
      <w:r w:rsidR="00F9051D" w:rsidRPr="00F9051D">
        <w:rPr>
          <w:u w:val="single"/>
        </w:rPr>
        <w:t>okrem zadania zákazky na základe rámcovej dohody alebo v rámci dynamického nákupného systému</w:t>
      </w:r>
      <w:r w:rsidR="00F9051D" w:rsidRPr="00F9051D">
        <w:t>.</w:t>
      </w:r>
      <w:r w:rsidRPr="006E4DBE">
        <w:t>.</w:t>
      </w:r>
    </w:p>
    <w:p w14:paraId="6A4DCFB6" w14:textId="462677D2" w:rsidR="00733B1E" w:rsidRDefault="00733B1E" w:rsidP="006E4DBE">
      <w:pPr>
        <w:spacing w:before="120" w:after="120" w:line="288" w:lineRule="auto"/>
        <w:jc w:val="both"/>
        <w:rPr>
          <w:rFonts w:cs="Arial"/>
          <w:szCs w:val="19"/>
        </w:rPr>
      </w:pPr>
      <w:r w:rsidRPr="008F2D30">
        <w:rPr>
          <w:rFonts w:cs="Arial"/>
          <w:szCs w:val="19"/>
        </w:rPr>
        <w:t xml:space="preserve">Ak poskytovateľ </w:t>
      </w:r>
      <w:r w:rsidRPr="00825BCC">
        <w:rPr>
          <w:rFonts w:cs="Arial"/>
          <w:b/>
          <w:szCs w:val="19"/>
        </w:rPr>
        <w:t>nezistí nedostatky</w:t>
      </w:r>
      <w:r w:rsidRPr="005959CA">
        <w:rPr>
          <w:rFonts w:cs="Arial"/>
          <w:szCs w:val="19"/>
        </w:rPr>
        <w:t xml:space="preserve">, resp. ak </w:t>
      </w:r>
      <w:r w:rsidRPr="00825BCC">
        <w:rPr>
          <w:rFonts w:cs="Arial"/>
          <w:b/>
          <w:szCs w:val="19"/>
        </w:rPr>
        <w:t>zistí nedostatky, ktoré je možné postupmi v zmysle ZVO odstrániť</w:t>
      </w:r>
      <w:r w:rsidRPr="008F2D30">
        <w:rPr>
          <w:rFonts w:cs="Arial"/>
          <w:szCs w:val="19"/>
        </w:rPr>
        <w:t xml:space="preserve"> (napr. opätovné vyhodnotenie podmienok účasti alebo ponúk), vyzve prijímateľa na zaslanie podnetu na ÚVO podľa § 169 ods. 1 písm. b) v spojení s § 169 ods. 2 ZVO.</w:t>
      </w:r>
    </w:p>
    <w:p w14:paraId="58556625" w14:textId="0A227E2B" w:rsidR="00733B1E" w:rsidRPr="006E4DBE" w:rsidRDefault="00733B1E" w:rsidP="006E4DBE">
      <w:pPr>
        <w:spacing w:before="120" w:after="120" w:line="288" w:lineRule="auto"/>
        <w:jc w:val="both"/>
      </w:pPr>
      <w:r w:rsidRPr="002C33F1">
        <w:t xml:space="preserve">Ak poskytovateľ zistí </w:t>
      </w:r>
      <w:r w:rsidRPr="00175753">
        <w:rPr>
          <w:b/>
        </w:rPr>
        <w:t xml:space="preserve">porušenie pravidiel a postupov VO, ktoré mali alebo mohli mať vplyv </w:t>
      </w:r>
      <w:r w:rsidRPr="002C33F1">
        <w:t>na výsledok VO a </w:t>
      </w:r>
      <w:r w:rsidRPr="00175753">
        <w:rPr>
          <w:b/>
        </w:rPr>
        <w:t>nie je možné odstrániť</w:t>
      </w:r>
      <w:r w:rsidRPr="00175753">
        <w:t xml:space="preserve"> protiprávny stav</w:t>
      </w:r>
      <w:r w:rsidRPr="002C33F1">
        <w:t xml:space="preserve">, v prípade, že prijímateľ preukáže, že opakovaním procesu VO </w:t>
      </w:r>
      <w:r w:rsidRPr="00175753">
        <w:rPr>
          <w:b/>
        </w:rPr>
        <w:t>by vznikli vysoké dodatočné náklady</w:t>
      </w:r>
      <w:r w:rsidRPr="002C33F1">
        <w:t>, poskytovateľ vyzve prijímateľa aby podal podnet na výkon kontroly podľa § 169 ods. 2 ZVO.</w:t>
      </w:r>
    </w:p>
    <w:p w14:paraId="14812AC2" w14:textId="77777777" w:rsidR="006E4DBE" w:rsidRPr="006E4DBE" w:rsidRDefault="006E4DBE" w:rsidP="006E4DBE">
      <w:pPr>
        <w:spacing w:before="120" w:after="120" w:line="288" w:lineRule="auto"/>
        <w:jc w:val="both"/>
      </w:pPr>
      <w:r w:rsidRPr="00AD07E2">
        <w:rPr>
          <w:b/>
          <w:i/>
          <w:color w:val="FF0000"/>
        </w:rPr>
        <w:lastRenderedPageBreak/>
        <w:t>Povinnosť prijímateľa:</w:t>
      </w:r>
      <w:r w:rsidRPr="006E4DBE">
        <w:rPr>
          <w:b/>
          <w:i/>
        </w:rPr>
        <w:t xml:space="preserve"> </w:t>
      </w:r>
      <w:r w:rsidRPr="006E4DBE">
        <w:t xml:space="preserve"> Podnet na výkon kontroly podľa § 169 ods. 2 ZVO podáva prijímateľ na základe vyzvania poskytovateľa.</w:t>
      </w:r>
    </w:p>
    <w:p w14:paraId="3A52051B" w14:textId="59679694"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w:t>
      </w:r>
      <w:r w:rsidR="00733B1E">
        <w:t>poskytovateľa</w:t>
      </w:r>
      <w:r w:rsidRPr="006E4DBE">
        <w:t xml:space="preserve">,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41870B22" w:rsidR="006E4DBE" w:rsidRPr="006E4DBE" w:rsidRDefault="00733B1E" w:rsidP="006E4DBE">
      <w:pPr>
        <w:spacing w:before="120" w:after="120" w:line="288" w:lineRule="auto"/>
        <w:jc w:val="both"/>
      </w:pPr>
      <w:r w:rsidRPr="00F00432">
        <w:rPr>
          <w:rFonts w:cs="Arial"/>
          <w:szCs w:val="19"/>
        </w:rPr>
        <w:t>ÚVO v prípade podania podnetu po</w:t>
      </w:r>
      <w:r w:rsidR="00F9051D">
        <w:rPr>
          <w:rFonts w:cs="Arial"/>
          <w:szCs w:val="19"/>
        </w:rPr>
        <w:t>d</w:t>
      </w:r>
      <w:r w:rsidRPr="00F00432">
        <w:rPr>
          <w:rFonts w:cs="Arial"/>
          <w:szCs w:val="19"/>
        </w:rPr>
        <w:t xml:space="preserve">ľa § 169 ods. 2 ZVO rozhodne do 45 dní odo dňa doručenia podnetu na výkon kontroly. Lehota na vydanie rozhodnutia neplynie v prípade podľa § 173 ods. 3 (ÚVO nariadi prijímateľovi doručiť vyjadrenie a informácie potrebné na výkon dohľadu) a ods. </w:t>
      </w:r>
      <w:r w:rsidR="006E4DBE" w:rsidRPr="006E4DBE">
        <w:t xml:space="preserve">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10C61BBD" w14:textId="427C4D59" w:rsidR="006E4DBE" w:rsidRPr="006E4DBE" w:rsidRDefault="006E4DBE" w:rsidP="006E4DBE">
      <w:pPr>
        <w:spacing w:before="120" w:after="120" w:line="288" w:lineRule="auto"/>
        <w:jc w:val="both"/>
      </w:pPr>
    </w:p>
    <w:p w14:paraId="1B22E0C1" w14:textId="1DA0D0B9"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r w:rsidR="00774183" w:rsidRPr="006E4DBE">
        <w:t>1</w:t>
      </w:r>
      <w:r w:rsidR="00774183">
        <w:t>0</w:t>
      </w:r>
      <w:r w:rsidR="00774183" w:rsidRPr="006E4DBE">
        <w:t xml:space="preserve"> </w:t>
      </w:r>
      <w:r w:rsidRPr="006E4DBE">
        <w:t xml:space="preserve">pracovných dní odo dňa doručenia právoplatného rozhodnutia ÚVO prijímateľovi návrh správy/správu z kontroly VO. </w:t>
      </w:r>
    </w:p>
    <w:p w14:paraId="7061A8B8" w14:textId="77777777" w:rsidR="000B7C9A" w:rsidRDefault="000B7C9A" w:rsidP="000B7C9A">
      <w:pPr>
        <w:spacing w:before="120" w:after="120" w:line="288" w:lineRule="auto"/>
        <w:jc w:val="both"/>
      </w:pPr>
      <w:r>
        <w:t xml:space="preserve">V prípade, že na základe rozhodnutia ÚVO alebo aj poskytovateľa </w:t>
      </w:r>
      <w:r w:rsidRPr="00825BCC">
        <w:rPr>
          <w:b/>
        </w:rPr>
        <w:t xml:space="preserve">je potrebné odstrániť </w:t>
      </w:r>
      <w:r>
        <w:t xml:space="preserve">v rámci overovanej zákazky </w:t>
      </w:r>
      <w:r w:rsidRPr="00825BCC">
        <w:rPr>
          <w:b/>
        </w:rPr>
        <w:t>protiprávny stav</w:t>
      </w:r>
      <w:r>
        <w:t>,</w:t>
      </w:r>
      <w:r w:rsidRPr="003C02CD">
        <w:t xml:space="preserve"> </w:t>
      </w:r>
      <w:r>
        <w:t>v</w:t>
      </w:r>
      <w:r w:rsidRPr="002132CC">
        <w:t xml:space="preserve"> </w:t>
      </w:r>
      <w:r w:rsidRPr="00825BCC">
        <w:rPr>
          <w:b/>
        </w:rPr>
        <w:t>návrhu správy z kontroly</w:t>
      </w:r>
      <w:r w:rsidRPr="002132CC">
        <w:t xml:space="preserve"> uvedie </w:t>
      </w:r>
      <w:r>
        <w:t xml:space="preserve">poskytovateľ </w:t>
      </w:r>
      <w:r w:rsidRPr="002132CC">
        <w:t>nedostatky</w:t>
      </w:r>
      <w:r>
        <w:t xml:space="preserve"> </w:t>
      </w:r>
      <w:r w:rsidRPr="002132CC">
        <w:t xml:space="preserve">a opatrenia na odstránenie zistených nedostatkov, zároveň poskytne prijímateľovi </w:t>
      </w:r>
      <w:r w:rsidRPr="00825BCC">
        <w:rPr>
          <w:b/>
        </w:rPr>
        <w:t>lehotu minimálne 5 pracovných dní</w:t>
      </w:r>
      <w:r w:rsidRPr="002132CC">
        <w:t xml:space="preserve"> </w:t>
      </w:r>
      <w:r w:rsidRPr="00825BCC">
        <w:rPr>
          <w:b/>
        </w:rPr>
        <w:t>na podanie námietok</w:t>
      </w:r>
      <w:r w:rsidRPr="002132CC">
        <w:t xml:space="preserve">. V prípade, že prijímateľ zašle v určenej lehote námietky, </w:t>
      </w:r>
      <w:r>
        <w:t xml:space="preserve">poskytovateľ </w:t>
      </w:r>
      <w:r w:rsidRPr="002132CC">
        <w:t xml:space="preserve">je povinný ich vyhodnotiť a v prípade ich úplnej alebo čiastočnej opodstatnenosti, zohľadniť </w:t>
      </w:r>
      <w:r w:rsidRPr="00825BCC">
        <w:t>ich</w:t>
      </w:r>
      <w:r w:rsidRPr="00825BCC">
        <w:rPr>
          <w:b/>
        </w:rPr>
        <w:t xml:space="preserve"> v správe z kontroly</w:t>
      </w:r>
      <w:r w:rsidRPr="002132CC">
        <w:t>.</w:t>
      </w:r>
      <w:r w:rsidRPr="00F7103E">
        <w:t xml:space="preserve"> </w:t>
      </w:r>
    </w:p>
    <w:p w14:paraId="2414FD58" w14:textId="406E3026" w:rsidR="006E4DBE" w:rsidRPr="006E4DBE" w:rsidRDefault="000B7C9A" w:rsidP="000B7C9A">
      <w:pPr>
        <w:spacing w:before="120" w:after="120" w:line="288" w:lineRule="auto"/>
        <w:jc w:val="both"/>
      </w:pPr>
      <w:r w:rsidRPr="002132CC">
        <w:t xml:space="preserve">V prípade, že </w:t>
      </w:r>
      <w:r w:rsidRPr="00825BCC">
        <w:rPr>
          <w:b/>
        </w:rPr>
        <w:t>námietky prijímateľa sú neopodstatnené, neboli podané alebo boli podané po lehote</w:t>
      </w:r>
      <w:r w:rsidRPr="002132CC">
        <w:t xml:space="preserve">, vypracuje </w:t>
      </w:r>
      <w:r>
        <w:t>poskytovateľ</w:t>
      </w:r>
      <w:r w:rsidRPr="002132CC">
        <w:t xml:space="preserve"> </w:t>
      </w:r>
      <w:r w:rsidRPr="00825BCC">
        <w:rPr>
          <w:b/>
        </w:rPr>
        <w:t>správu z kontroly</w:t>
      </w:r>
      <w:r w:rsidRPr="002132CC">
        <w:t xml:space="preserve">. Správa z kontroly zároveň </w:t>
      </w:r>
      <w:r w:rsidRPr="00825BCC">
        <w:rPr>
          <w:b/>
        </w:rPr>
        <w:t>obsahuje opatrenia na odstránenie zistených nedostatkov</w:t>
      </w:r>
      <w:r w:rsidRPr="002132CC">
        <w:t xml:space="preserve">, ktoré je </w:t>
      </w:r>
      <w:r w:rsidRPr="00825BCC">
        <w:rPr>
          <w:b/>
        </w:rPr>
        <w:t>prijímateľ povinný v stanovenej lehote (minimálne 5 pracovných dní a maximálne 10 pracovných dní) odstrániť a zaslať</w:t>
      </w:r>
      <w:r w:rsidRPr="002132CC">
        <w:t xml:space="preserve"> </w:t>
      </w:r>
      <w:r>
        <w:t>poskytovateľovi</w:t>
      </w:r>
      <w:r w:rsidRPr="002132CC">
        <w:t xml:space="preserve"> </w:t>
      </w:r>
      <w:r>
        <w:t xml:space="preserve">súvisiacu aktualizovanú dokumentáciu (napr. </w:t>
      </w:r>
      <w:r w:rsidRPr="009F68AA">
        <w:t>zápisnicu z opätovného vyhodnotenia ponúk</w:t>
      </w:r>
      <w:r>
        <w:t xml:space="preserve">), pričom poskytovateľ skontroluje, či prijímateľ odstránil protiprávny stav v súlade s návrhom správy a správou z kontroly (obsahuje zistenia z rozhodnutia ÚVO a/alebo zistenia poskytovateľa). </w:t>
      </w:r>
      <w:r w:rsidRPr="00501708">
        <w:t xml:space="preserve">V prípade, že </w:t>
      </w:r>
      <w:r w:rsidRPr="00825BCC">
        <w:rPr>
          <w:b/>
        </w:rPr>
        <w:t>prijímateľ neodstránil protiprávny stav</w:t>
      </w:r>
      <w:r w:rsidRPr="00501708">
        <w:t xml:space="preserve">, </w:t>
      </w:r>
      <w:r>
        <w:t xml:space="preserve">poskytovateľ </w:t>
      </w:r>
      <w:r w:rsidRPr="007416E4">
        <w:t xml:space="preserve">je oprávnený uplatniť </w:t>
      </w:r>
      <w:r>
        <w:t>ex ante</w:t>
      </w:r>
      <w:r w:rsidRPr="007416E4">
        <w:t xml:space="preserve"> finančnú opravu pred podpisom zmluvy s</w:t>
      </w:r>
      <w:r>
        <w:t> </w:t>
      </w:r>
      <w:r w:rsidRPr="007416E4">
        <w:t>úspešným uchádzačom iba v prípade, ak by opakovaním procesu VO vznikli vysoké dodatočné náklady.</w:t>
      </w:r>
      <w:r w:rsidRPr="00654198">
        <w:t xml:space="preserve"> </w:t>
      </w:r>
      <w:r>
        <w:t xml:space="preserve">V prípade, že nie je možné preukázať, že opakovaním procesu VO by vznikli vysoké dodatočné náklady, </w:t>
      </w:r>
      <w:r w:rsidRPr="00A44EB4">
        <w:rPr>
          <w:b/>
        </w:rPr>
        <w:t xml:space="preserve">poskytovateľ vyjadrí nesúhlas s podpísaním zmluvy </w:t>
      </w:r>
      <w:r>
        <w:t xml:space="preserve">s úspešným uchádzačom a </w:t>
      </w:r>
      <w:r w:rsidRPr="00A44EB4">
        <w:rPr>
          <w:b/>
        </w:rPr>
        <w:t>vyzve prijímateľa, aby zrušil</w:t>
      </w:r>
      <w:r>
        <w:t xml:space="preserve"> použitý postup zadávania zákazky a </w:t>
      </w:r>
      <w:r w:rsidRPr="00A44EB4">
        <w:rPr>
          <w:b/>
        </w:rPr>
        <w:t xml:space="preserve">odporučí vyhlásiť nové </w:t>
      </w:r>
      <w:r>
        <w:t>verejné obstarávanie.</w:t>
      </w:r>
    </w:p>
    <w:p w14:paraId="5447D968" w14:textId="2D500AF5" w:rsidR="006E4DBE" w:rsidRPr="006E4DBE" w:rsidRDefault="006E4DBE" w:rsidP="006E4DBE">
      <w:pPr>
        <w:spacing w:before="120" w:after="120" w:line="288" w:lineRule="auto"/>
        <w:jc w:val="both"/>
      </w:pPr>
      <w:r w:rsidRPr="006E4DBE">
        <w:t xml:space="preserve">Ak poskytovateľ </w:t>
      </w:r>
      <w:r w:rsidRPr="00AD07E2">
        <w:rPr>
          <w:b/>
        </w:rPr>
        <w:t xml:space="preserve">zistí porušenie </w:t>
      </w:r>
      <w:r w:rsidR="00B73EC8" w:rsidRPr="00AD07E2">
        <w:rPr>
          <w:b/>
        </w:rPr>
        <w:t>pravidiel</w:t>
      </w:r>
      <w:r w:rsidRPr="00AD07E2">
        <w:rPr>
          <w:b/>
        </w:rPr>
        <w:t xml:space="preserve"> a postupov VO, ktoré mali alebo mohli mať vplyv</w:t>
      </w:r>
      <w:r w:rsidRPr="006E4DBE">
        <w:t xml:space="preserve"> na výsledok VO a </w:t>
      </w:r>
      <w:r w:rsidRPr="00AD07E2">
        <w:rPr>
          <w:b/>
        </w:rPr>
        <w:t>nie je možné ich odstrániť</w:t>
      </w:r>
      <w:r w:rsidRPr="006E4DBE">
        <w:t xml:space="preserve">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w:t>
      </w:r>
      <w:r w:rsidR="007D6CC2">
        <w:rPr>
          <w:rFonts w:cs="Arial"/>
          <w:szCs w:val="19"/>
        </w:rPr>
        <w:t>v návrhu správy</w:t>
      </w:r>
      <w:r w:rsidR="007D6CC2" w:rsidRPr="006E4DBE">
        <w:t xml:space="preserve"> </w:t>
      </w:r>
      <w:r w:rsidRPr="006E4DBE">
        <w:t>konštatuje nesúhlas s podpísaním zmluvy s úspešným uchádzačom a vyzve prijímateľa, aby zrušil použitý postup zadávania zákazky a odporučí mu vyhlásiť nové verejné obstarávanie.</w:t>
      </w:r>
    </w:p>
    <w:p w14:paraId="636C4CB6" w14:textId="5E39F679" w:rsidR="006E4DBE" w:rsidRPr="006E4DBE" w:rsidRDefault="006E4DBE" w:rsidP="006E4DBE">
      <w:pPr>
        <w:spacing w:before="120" w:after="120" w:line="288" w:lineRule="auto"/>
        <w:jc w:val="both"/>
      </w:pPr>
      <w:r w:rsidRPr="006E4DBE">
        <w:lastRenderedPageBreak/>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w:t>
      </w:r>
      <w:r w:rsidR="00503AC0">
        <w:t>Príslušná n</w:t>
      </w:r>
      <w:r w:rsidRPr="006E4DBE">
        <w:t xml:space="preserve">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0B16389" w:rsidR="006E4DBE" w:rsidRPr="006E4DBE" w:rsidRDefault="006E4DBE" w:rsidP="006E4DBE">
      <w:pPr>
        <w:spacing w:before="120" w:after="120" w:line="288" w:lineRule="auto"/>
        <w:jc w:val="both"/>
      </w:pPr>
      <w:r w:rsidRPr="00AD07E2">
        <w:rPr>
          <w:b/>
          <w:i/>
          <w:color w:val="FF0000"/>
        </w:rPr>
        <w:t>Povinnosť prijímateľa:</w:t>
      </w:r>
      <w:r w:rsidRPr="006E4DBE">
        <w:rPr>
          <w:b/>
          <w:i/>
        </w:rPr>
        <w:t xml:space="preserve"> </w:t>
      </w:r>
      <w:r w:rsidRPr="006E4DBE">
        <w:t xml:space="preserve"> Prijímateľ predkladá na ÚVO spolu s podnetom na výkon kontroly aj kompletnú dokumentáciu k </w:t>
      </w:r>
      <w:r w:rsidR="00503AC0">
        <w:rPr>
          <w:rFonts w:cs="Arial"/>
          <w:szCs w:val="19"/>
        </w:rPr>
        <w:t>takejto</w:t>
      </w:r>
      <w:r w:rsidR="00503AC0" w:rsidRPr="006E4DBE">
        <w:t xml:space="preserve"> </w:t>
      </w:r>
      <w:r w:rsidRPr="006E4DBE">
        <w:t>zákazke</w:t>
      </w:r>
      <w:r w:rsidR="00503AC0" w:rsidRPr="00503AC0">
        <w:rPr>
          <w:rFonts w:cs="Arial"/>
          <w:szCs w:val="19"/>
        </w:rPr>
        <w:t xml:space="preserve"> </w:t>
      </w:r>
      <w:r w:rsidR="00503AC0">
        <w:rPr>
          <w:rFonts w:cs="Arial"/>
          <w:szCs w:val="19"/>
        </w:rPr>
        <w:t>zadávanej nadlimitným postupom</w:t>
      </w:r>
      <w:r w:rsidRPr="006E4DBE">
        <w:t xml:space="preserv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18" w:history="1">
        <w:r w:rsidRPr="006E4DBE">
          <w:rPr>
            <w:rStyle w:val="Hypertextovprepojenie"/>
          </w:rPr>
          <w:t>vo.sep@minv.sk</w:t>
        </w:r>
      </w:hyperlink>
      <w:r w:rsidR="00E55B8B" w:rsidRPr="00E55B8B">
        <w:rPr>
          <w:rStyle w:val="Hypertextovprepojenie"/>
          <w:rFonts w:cs="Arial"/>
          <w:szCs w:val="19"/>
        </w:rPr>
        <w:t xml:space="preserve"> </w:t>
      </w:r>
      <w:r w:rsidR="00E55B8B">
        <w:rPr>
          <w:rStyle w:val="Hypertextovprepojenie"/>
          <w:rFonts w:cs="Arial"/>
          <w:szCs w:val="19"/>
        </w:rPr>
        <w:t>a na e-mailovú adresu poskytovateľa uvedenú vo výzve na podanie podnetu</w:t>
      </w:r>
      <w:r w:rsidRPr="006E4DBE">
        <w:t>).</w:t>
      </w:r>
    </w:p>
    <w:p w14:paraId="27D57CE8" w14:textId="604467F8"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w:t>
      </w:r>
    </w:p>
    <w:p w14:paraId="4425A09B" w14:textId="3C710F97" w:rsidR="006E4DBE" w:rsidRPr="006E4DBE" w:rsidRDefault="006E4DBE" w:rsidP="006E4DBE">
      <w:pPr>
        <w:spacing w:before="120" w:after="120" w:line="288" w:lineRule="auto"/>
        <w:jc w:val="both"/>
      </w:pPr>
      <w:r w:rsidRPr="00AD07E2">
        <w:rPr>
          <w:b/>
          <w:i/>
          <w:color w:val="FF0000"/>
        </w:rPr>
        <w:t>Povinnosť prijímateľa:</w:t>
      </w:r>
      <w:r w:rsidRPr="006E4DBE">
        <w:t xml:space="preserve">  </w:t>
      </w:r>
      <w:r w:rsidR="00F9051D">
        <w:t>ÚVO</w:t>
      </w:r>
      <w:r w:rsidR="00F9051D" w:rsidRPr="006E4DBE">
        <w:t xml:space="preserve"> </w:t>
      </w:r>
      <w:r w:rsidRPr="006E4DBE">
        <w:t xml:space="preserve">doručí poskytovateľovi </w:t>
      </w:r>
      <w:r w:rsidR="00131297">
        <w:rPr>
          <w:rFonts w:cs="Arial"/>
          <w:szCs w:val="19"/>
        </w:rPr>
        <w:t>kópiu</w:t>
      </w:r>
      <w:r w:rsidR="00131297" w:rsidRPr="006E4DBE">
        <w:t xml:space="preserve"> </w:t>
      </w:r>
      <w:r w:rsidRPr="006E4DBE">
        <w:t>právoplatné</w:t>
      </w:r>
      <w:r w:rsidR="00131297">
        <w:t>ho</w:t>
      </w:r>
      <w:r w:rsidRPr="006E4DBE">
        <w:t xml:space="preserve"> rozhodnuti</w:t>
      </w:r>
      <w:r w:rsidR="00131297">
        <w:t>a</w:t>
      </w:r>
      <w:r w:rsidRPr="006E4DBE">
        <w:t xml:space="preserve">  ÚVO, pričom lehota </w:t>
      </w:r>
      <w:r w:rsidR="00F9051D">
        <w:t xml:space="preserve">10 pracovných dní </w:t>
      </w:r>
      <w:r w:rsidRPr="006E4DBE">
        <w:t>na vypracovanie návrhu správy/správy z kontroly začne pre poskytovateľa plynúť odo dňa doručenia právoplatného rozhodnutia ÚVO. V prípade, že prijímateľ podal proti rozhodnutiu ÚVO odvolanie, zasiela na vedomie poskytovateľovi</w:t>
      </w:r>
      <w:r w:rsidR="00A57E51" w:rsidRPr="00A57E51">
        <w:t xml:space="preserve"> </w:t>
      </w:r>
      <w:r w:rsidR="00A57E51">
        <w:t>písomné vyhotovenie odvolania</w:t>
      </w:r>
      <w:r w:rsidR="00A57E51" w:rsidRPr="006B68B2">
        <w:t xml:space="preserve"> </w:t>
      </w:r>
      <w:r w:rsidR="00A57E51">
        <w:t>spolu s kópiou právoplatného rozhodnutia ÚVO</w:t>
      </w:r>
      <w:r w:rsidRPr="006E4DBE">
        <w:t xml:space="preserve"> (listom alebo e-mailom na adresu </w:t>
      </w:r>
      <w:hyperlink r:id="rId19" w:history="1">
        <w:r w:rsidRPr="006E4DBE">
          <w:rPr>
            <w:rStyle w:val="Hypertextovprepojenie"/>
          </w:rPr>
          <w:t>vo.sep@minv.sk</w:t>
        </w:r>
      </w:hyperlink>
      <w:r w:rsidR="00A57E51" w:rsidRPr="00A57E51">
        <w:rPr>
          <w:rStyle w:val="Hypertextovprepojenie"/>
          <w:rFonts w:cs="Arial"/>
          <w:szCs w:val="19"/>
        </w:rPr>
        <w:t xml:space="preserve"> </w:t>
      </w:r>
      <w:r w:rsidR="00A57E51">
        <w:rPr>
          <w:rStyle w:val="Hypertextovprepojenie"/>
          <w:rFonts w:cs="Arial"/>
          <w:szCs w:val="19"/>
        </w:rPr>
        <w:t>a na e-mailovú adresu poskytovateľa uvedenú vo výzve na podanie podnetu</w:t>
      </w:r>
      <w:r w:rsidRPr="006E4DBE">
        <w:t>).</w:t>
      </w:r>
    </w:p>
    <w:p w14:paraId="728F295B" w14:textId="586FE2D5"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w:t>
      </w:r>
      <w:r w:rsidR="00A57E51">
        <w:t>, poskytovateľ trvá na zistených nedostatkoch</w:t>
      </w:r>
      <w:r w:rsidR="00A57E51" w:rsidRPr="006E4DBE">
        <w:t xml:space="preserve"> </w:t>
      </w:r>
      <w:r w:rsidRPr="006E4DBE">
        <w:t>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B32A6C5" w:rsidR="006E4DBE" w:rsidRDefault="00A57E51" w:rsidP="00AD07E2">
      <w:pPr>
        <w:spacing w:before="120" w:after="120" w:line="288" w:lineRule="auto"/>
        <w:jc w:val="both"/>
      </w:pPr>
      <w:bookmarkStart w:id="325" w:name="kapitola_33722_ods24"/>
      <w:r>
        <w:t>Ak poskytovateľ ani ÚVO nezistí porušenie pravidiel a postupov VO, ktoré mali alebo mohli mať vplyv na výsledok VO, resp. poskytovateľ pri vecnej kontrole VO nezistí nesúlad</w:t>
      </w:r>
      <w:r w:rsidRPr="001517B0">
        <w:t xml:space="preserve"> predmetu obstarávania, návrhu zmluvných podmienok a iných údajov so schválenou ŽoNFP a účinnou zmluvou o NFP</w:t>
      </w:r>
      <w:r>
        <w:t>, v návrhu správy z kontroly/správe z kontroly poskytovateľ vyjadrí súhlas s podpísaním zmluvy prijímateľa s úspešným uchádzačom.</w:t>
      </w:r>
      <w:bookmarkEnd w:id="325"/>
    </w:p>
    <w:p w14:paraId="7CD44160" w14:textId="77777777" w:rsidR="00A57E51" w:rsidRDefault="00A57E51" w:rsidP="00A57E51">
      <w:pPr>
        <w:spacing w:before="120" w:after="120" w:line="288" w:lineRule="auto"/>
        <w:jc w:val="both"/>
      </w:pPr>
      <w:r>
        <w:t>Súhlas s podpísaním zmluvy s úspešným uchádzačom predstavuje predpoklad k vydaniu záveru v rámci následnej ex post kontroly.</w:t>
      </w:r>
    </w:p>
    <w:p w14:paraId="2682A3D7" w14:textId="77777777" w:rsidR="00A57E51" w:rsidRDefault="00A57E51" w:rsidP="00AD07E2">
      <w:pPr>
        <w:spacing w:before="120" w:after="120" w:line="288" w:lineRule="auto"/>
        <w:jc w:val="both"/>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r w:rsidR="00774183">
        <w:rPr>
          <w:rFonts w:ascii="Arial" w:hAnsi="Arial" w:cs="Arial"/>
          <w:sz w:val="19"/>
          <w:szCs w:val="19"/>
          <w:lang w:val="sk-SK"/>
        </w:rPr>
        <w:t xml:space="preserve">na </w:t>
      </w:r>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lastRenderedPageBreak/>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1A51599F" w:rsidR="00774183" w:rsidRDefault="00B73EC8" w:rsidP="005B7173">
      <w:pPr>
        <w:pStyle w:val="Default"/>
        <w:numPr>
          <w:ilvl w:val="0"/>
          <w:numId w:val="111"/>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w:t>
      </w:r>
      <w:r w:rsidR="00F9051D">
        <w:rPr>
          <w:rFonts w:ascii="Arial" w:hAnsi="Arial" w:cs="Arial"/>
          <w:color w:val="auto"/>
          <w:sz w:val="19"/>
          <w:szCs w:val="19"/>
          <w:lang w:val="sk-SK"/>
        </w:rPr>
        <w:t>alebo</w:t>
      </w:r>
    </w:p>
    <w:p w14:paraId="4237CA36" w14:textId="59D5EB67" w:rsidR="003E07AA" w:rsidRDefault="00774183"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zmluva je len platná - </w:t>
      </w:r>
      <w:r w:rsidR="00A57E51">
        <w:rPr>
          <w:rFonts w:ascii="Arial" w:hAnsi="Arial" w:cs="Arial"/>
          <w:color w:val="auto"/>
          <w:sz w:val="19"/>
          <w:szCs w:val="19"/>
          <w:lang w:val="sk-SK"/>
        </w:rPr>
        <w:t>p</w:t>
      </w:r>
      <w:r w:rsidR="007E728A" w:rsidRPr="007E728A">
        <w:rPr>
          <w:rFonts w:ascii="Arial" w:hAnsi="Arial" w:cs="Arial"/>
          <w:color w:val="auto"/>
          <w:sz w:val="19"/>
          <w:szCs w:val="19"/>
          <w:lang w:val="sk-SK"/>
        </w:rPr>
        <w:t xml:space="preserve">rijímateľ v osobitných požiadavkách na plnenie Opisného formulára môže zadať odkladaciu podmienku nadobudnutia účinnosti zmluvy (napr. </w:t>
      </w:r>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r w:rsidR="00F9051D">
        <w:rPr>
          <w:rFonts w:ascii="Arial" w:hAnsi="Arial" w:cs="Arial"/>
          <w:color w:val="auto"/>
          <w:sz w:val="19"/>
          <w:szCs w:val="19"/>
          <w:lang w:val="sk-SK"/>
        </w:rPr>
        <w:t>.</w:t>
      </w:r>
      <w:r w:rsidR="003E07AA" w:rsidRPr="00937DBD">
        <w:rPr>
          <w:rFonts w:ascii="Arial" w:hAnsi="Arial" w:cs="Arial"/>
          <w:color w:val="auto"/>
          <w:sz w:val="19"/>
          <w:szCs w:val="19"/>
          <w:lang w:val="sk-SK"/>
        </w:rPr>
        <w:t>Tento</w:t>
      </w:r>
      <w:r w:rsidR="003E07AA" w:rsidRPr="00703E20">
        <w:rPr>
          <w:rFonts w:ascii="Arial" w:hAnsi="Arial" w:cs="Arial"/>
          <w:color w:val="auto"/>
          <w:sz w:val="19"/>
          <w:szCs w:val="19"/>
          <w:lang w:val="sk-SK"/>
        </w:rPr>
        <w:t xml:space="preserve"> druh kontroly </w:t>
      </w:r>
      <w:r w:rsidR="003E07AA">
        <w:rPr>
          <w:rFonts w:ascii="Arial" w:hAnsi="Arial" w:cs="Arial"/>
          <w:color w:val="auto"/>
          <w:sz w:val="19"/>
          <w:szCs w:val="19"/>
          <w:lang w:val="sk-SK"/>
        </w:rPr>
        <w:t xml:space="preserve"> </w:t>
      </w:r>
      <w:r w:rsidR="003E07AA" w:rsidRPr="00703E20">
        <w:rPr>
          <w:rFonts w:ascii="Arial" w:hAnsi="Arial" w:cs="Arial"/>
          <w:color w:val="auto"/>
          <w:sz w:val="19"/>
          <w:szCs w:val="19"/>
          <w:lang w:val="sk-SK"/>
        </w:rPr>
        <w:t>sa nevzťahuje na VO, ktoré bolo predmetom druhej ex-ante kontroly (na tento prípad sa vzťahuje postup</w:t>
      </w:r>
      <w:r w:rsidR="00E275A6">
        <w:rPr>
          <w:rFonts w:ascii="Arial" w:hAnsi="Arial" w:cs="Arial"/>
          <w:color w:val="auto"/>
          <w:sz w:val="19"/>
          <w:szCs w:val="19"/>
          <w:lang w:val="sk-SK"/>
        </w:rPr>
        <w:t xml:space="preserve"> kontroly VO</w:t>
      </w:r>
      <w:r w:rsidR="003E07AA" w:rsidRPr="00703E20">
        <w:rPr>
          <w:rFonts w:ascii="Arial" w:hAnsi="Arial" w:cs="Arial"/>
          <w:color w:val="auto"/>
          <w:sz w:val="19"/>
          <w:szCs w:val="19"/>
          <w:lang w:val="sk-SK"/>
        </w:rPr>
        <w:t xml:space="preserve"> uvedený v písm. d) tejto príručky – </w:t>
      </w:r>
      <w:r w:rsidR="003E07AA" w:rsidRPr="00703E20" w:rsidDel="00AC19A3">
        <w:rPr>
          <w:rFonts w:ascii="Arial" w:hAnsi="Arial" w:cs="Arial"/>
          <w:color w:val="auto"/>
          <w:sz w:val="19"/>
          <w:szCs w:val="19"/>
          <w:lang w:val="sk-SK"/>
        </w:rPr>
        <w:t>N</w:t>
      </w:r>
      <w:r w:rsidR="003E07AA" w:rsidRPr="00703E20">
        <w:rPr>
          <w:rFonts w:ascii="Arial" w:hAnsi="Arial" w:cs="Arial"/>
          <w:color w:val="auto"/>
          <w:sz w:val="19"/>
          <w:szCs w:val="19"/>
          <w:lang w:val="sk-SK"/>
        </w:rPr>
        <w:t xml:space="preserve">ásledná ex-post kontrola). </w:t>
      </w:r>
    </w:p>
    <w:p w14:paraId="6E51E630" w14:textId="3F0034ED"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13"/>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05FB3427"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výsledku VO/ informácií zaslaných ÚVO a Ú.v. EÚ;</w:t>
      </w:r>
    </w:p>
    <w:p w14:paraId="7A55D2E3" w14:textId="110C7DA9"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(uvedené zdokladuje napr. predložením „print screen“);</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osôb zúčastňujúcich sa na procese VO;</w:t>
      </w:r>
    </w:p>
    <w:p w14:paraId="17560AF1" w14:textId="273D666E"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7A55D2E4" w14:textId="71B83C22"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53F65654"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14"/>
      </w:r>
      <w:r w:rsidR="00BA496C" w:rsidRPr="00BA496C">
        <w:t>, pokiaľ Prijímateľ je povinnou osobou v zmysle zákona o slobodnom prístupe k informáciám.</w:t>
      </w:r>
    </w:p>
    <w:p w14:paraId="4A065DB8" w14:textId="2DA8E1D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lastRenderedPageBreak/>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737D69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15"/>
      </w:r>
      <w:r w:rsidR="00E275A6">
        <w:rPr>
          <w:rFonts w:cs="Arial"/>
          <w:szCs w:val="19"/>
          <w:lang w:val="sk-SK"/>
        </w:rPr>
        <w:t>(ďalej aj ako „metodický pokyn</w:t>
      </w:r>
      <w:r w:rsidR="00E275A6" w:rsidRPr="00703E20">
        <w:rPr>
          <w:rFonts w:cs="Arial"/>
          <w:szCs w:val="19"/>
          <w:lang w:val="sk-SK"/>
        </w:rPr>
        <w:t xml:space="preserve"> CKO č. 5</w:t>
      </w:r>
      <w:r w:rsidR="00E275A6">
        <w:rPr>
          <w:rFonts w:cs="Arial"/>
          <w:szCs w:val="19"/>
          <w:lang w:val="sk-SK"/>
        </w:rPr>
        <w:t>“)</w:t>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0B6406D"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p>
    <w:p w14:paraId="7A55D2F7" w14:textId="0B953EDA"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16"/>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w:t>
      </w:r>
      <w:r w:rsidR="009D7F63" w:rsidRPr="0073389C">
        <w:rPr>
          <w:lang w:eastAsia="x-none"/>
        </w:rPr>
        <w:lastRenderedPageBreak/>
        <w:t xml:space="preserve">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7798EC76"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018CC044"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w:t>
      </w:r>
      <w:r w:rsidRPr="00A553F1">
        <w:rPr>
          <w:lang w:eastAsia="x-none"/>
        </w:rPr>
        <w:lastRenderedPageBreak/>
        <w:t>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62A218B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w:t>
      </w:r>
      <w:r w:rsidR="00A85808" w:rsidRPr="00A85808">
        <w:t xml:space="preserve">za účelom ich kontroly </w:t>
      </w:r>
      <w:r w:rsidRPr="0073389C">
        <w:t xml:space="preserve">(pred podpisom oboma zmluvnými stranami) súvisiacich s výsledkom VO </w:t>
      </w:r>
      <w:r w:rsidR="00BC769F">
        <w:t xml:space="preserve">alebo obstarávania </w:t>
      </w:r>
      <w:r w:rsidRPr="0073389C">
        <w:t>spolufinancovaného z</w:t>
      </w:r>
      <w:r w:rsidR="00A85808">
        <w:t> </w:t>
      </w:r>
      <w:r w:rsidRPr="0073389C">
        <w:t>EŠIF</w:t>
      </w:r>
      <w:r w:rsidR="00A85808">
        <w:t>,</w:t>
      </w:r>
      <w:r w:rsidRPr="0073389C">
        <w:t xml:space="preserve"> </w:t>
      </w:r>
      <w:r w:rsidR="00A85808" w:rsidRPr="00A85808">
        <w:t xml:space="preserve">pri ktorých je </w:t>
      </w:r>
      <w:r w:rsidR="00A85808" w:rsidRPr="00AD07E2">
        <w:rPr>
          <w:b/>
        </w:rPr>
        <w:t>hodnota upraveného zmluvného plnenia rovnaká alebo vyššia ako 15 000 EUR bez DPH</w:t>
      </w:r>
      <w:r w:rsidR="00A85808" w:rsidRPr="00A85808">
        <w:t xml:space="preserve"> a/alebo ide o zmeny iné ako úpravu hodnoty zmluvného plnenia.</w:t>
      </w:r>
      <w:r w:rsidRPr="0073389C">
        <w:t xml:space="preserve">. Uvedená povinnosť sa vzťahuje aj na prípady, keď sa dodatok vzťahuje na časť výdavkov, ktoré nie sú oprávnenými výdavkami, avšak sú súčasťou zákazky, ktorá je spolufinancovaná z fondov EŠIF. </w:t>
      </w:r>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r w:rsidR="00A85808" w:rsidRPr="00A85808">
        <w:t xml:space="preserve">V prípade, keď sa dodatkom menia identifikačné a kontaktné údaje zmluvných strán alebo sa mení len </w:t>
      </w:r>
      <w:r w:rsidR="00A85808" w:rsidRPr="00AD07E2">
        <w:rPr>
          <w:b/>
        </w:rPr>
        <w:t>hodnota upraveného zmluvného plnenia, ktorá je nižšia ako 15 000 EUR bez DPH</w:t>
      </w:r>
      <w:r w:rsidR="00A85808" w:rsidRPr="00A85808">
        <w:t xml:space="preserve">, je prijímateľ oprávnený predložiť takýto dodatok až </w:t>
      </w:r>
      <w:r w:rsidR="00A85808" w:rsidRPr="00AD07E2">
        <w:rPr>
          <w:b/>
        </w:rPr>
        <w:t>po jeho podpise</w:t>
      </w:r>
      <w:r w:rsidR="00A85808" w:rsidRPr="00A85808">
        <w:t xml:space="preserve"> oboma zmluvnými stranami, teda nie je povinný ho predložiť na schválenie pred jeho podpisom</w:t>
      </w:r>
    </w:p>
    <w:p w14:paraId="7A55D308" w14:textId="7E9BBBB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p>
    <w:p w14:paraId="212E7F6E" w14:textId="5922E028"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w:t>
      </w:r>
      <w:r w:rsidRPr="00AD07E2">
        <w:rPr>
          <w:rFonts w:cs="Arial"/>
          <w:b/>
          <w:szCs w:val="19"/>
        </w:rPr>
        <w:t xml:space="preserve">kontroly návrhu dodatku je </w:t>
      </w:r>
      <w:r w:rsidR="00A85808" w:rsidRPr="00AD07E2">
        <w:rPr>
          <w:rFonts w:cs="Arial"/>
          <w:b/>
          <w:szCs w:val="19"/>
        </w:rPr>
        <w:t xml:space="preserve">10 </w:t>
      </w:r>
      <w:r w:rsidRPr="00AD07E2">
        <w:rPr>
          <w:rFonts w:cs="Arial"/>
          <w:b/>
          <w:szCs w:val="19"/>
        </w:rPr>
        <w:t>pracovných dní</w:t>
      </w:r>
      <w:r w:rsidRPr="00F25EBB">
        <w:rPr>
          <w:rFonts w:cs="Arial"/>
          <w:szCs w:val="19"/>
        </w:rPr>
        <w:t>.</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17"/>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4F23555A" w14:textId="301B1BD6"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w:t>
      </w:r>
      <w:r w:rsidRPr="00AD07E2">
        <w:rPr>
          <w:rFonts w:cs="Arial"/>
          <w:b/>
          <w:szCs w:val="19"/>
        </w:rPr>
        <w:t xml:space="preserve">minimálne 5 pracovných dní a maximálne 10 pracovných dní </w:t>
      </w:r>
      <w:r w:rsidRPr="004A1434">
        <w:rPr>
          <w:rFonts w:cs="Arial"/>
          <w:szCs w:val="19"/>
        </w:rPr>
        <w:t xml:space="preserve">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00A85808">
        <w:rPr>
          <w:rFonts w:cs="Arial"/>
          <w:szCs w:val="19"/>
        </w:rPr>
        <w:t xml:space="preserve"> </w:t>
      </w:r>
      <w:r w:rsidRPr="004A1434">
        <w:rPr>
          <w:rFonts w:cs="Arial"/>
          <w:szCs w:val="19"/>
        </w:rPr>
        <w:t>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w:t>
      </w:r>
      <w:r w:rsidRPr="00AD07E2">
        <w:rPr>
          <w:rFonts w:cs="Arial"/>
          <w:b/>
          <w:szCs w:val="19"/>
        </w:rPr>
        <w:t>prijímateľa v návrhu správy z kontroly VO</w:t>
      </w:r>
      <w:r w:rsidRPr="004A1434">
        <w:rPr>
          <w:rFonts w:cs="Arial"/>
          <w:szCs w:val="19"/>
        </w:rPr>
        <w:t xml:space="preserve"> v primeranej lehote na odstránenie nedostatkov, zapracovanie pripomienok, zdôvodnenie nezapracovania pripomienok alebo podanie námietok k návrhu správy z kontroly. Poskytovateľ posúdi námietky k návrhu správy z kontroly VO a zašle prijímateľovi </w:t>
      </w:r>
      <w:r w:rsidRPr="00AD07E2">
        <w:rPr>
          <w:rFonts w:cs="Arial"/>
          <w:b/>
          <w:szCs w:val="19"/>
        </w:rPr>
        <w:t>správu z kontroly</w:t>
      </w:r>
      <w:r w:rsidRPr="004A1434">
        <w:rPr>
          <w:rFonts w:cs="Arial"/>
          <w:szCs w:val="19"/>
        </w:rPr>
        <w:t xml:space="preserve">,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w:t>
      </w:r>
      <w:r w:rsidRPr="004A1434">
        <w:rPr>
          <w:rFonts w:cs="Arial"/>
          <w:szCs w:val="19"/>
        </w:rPr>
        <w:lastRenderedPageBreak/>
        <w:t xml:space="preserve">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2D1C3387"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 xml:space="preserve">s výnimkou tých častí, ktoré upravujú kontrolu zákaziek </w:t>
      </w:r>
      <w:r w:rsidR="00756D3C">
        <w:rPr>
          <w:rFonts w:cs="Arial"/>
          <w:szCs w:val="19"/>
        </w:rPr>
        <w:t>zadávaných nadlimitným postupom</w:t>
      </w:r>
      <w:r w:rsidR="00756D3C" w:rsidRPr="00D077F7">
        <w:rPr>
          <w:rFonts w:cs="Arial"/>
          <w:szCs w:val="19"/>
        </w:rPr>
        <w:t xml:space="preserve"> </w:t>
      </w:r>
      <w:r w:rsidR="00D077F7" w:rsidRPr="00D077F7">
        <w:rPr>
          <w:rFonts w:cs="Arial"/>
          <w:szCs w:val="19"/>
        </w:rPr>
        <w:t xml:space="preserve">pred podpisom zmluvy zo strany ÚVO </w:t>
      </w:r>
      <w:r w:rsidR="00756D3C">
        <w:rPr>
          <w:rFonts w:cs="Arial"/>
          <w:szCs w:val="19"/>
        </w:rPr>
        <w:t>podľa</w:t>
      </w:r>
      <w:r w:rsidR="00D077F7" w:rsidRPr="00D077F7">
        <w:rPr>
          <w:rFonts w:cs="Arial"/>
          <w:szCs w:val="19"/>
        </w:rPr>
        <w:t xml:space="preserv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r w:rsidR="00A85808">
        <w:rPr>
          <w:b/>
        </w:rPr>
        <w:t xml:space="preserve">uzavretého </w:t>
      </w:r>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18"/>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1B07B171"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00A85808" w:rsidRPr="00A85808">
        <w:t>svojim obsahom spadá do kategórie povinne kontrolovaných návrhov dodatkov podľa pravidiel uvedených v bode e) tejto kapitoly</w:t>
      </w:r>
      <w:r w:rsidR="00A85808">
        <w:t>,</w:t>
      </w:r>
      <w:r w:rsidR="00A85808" w:rsidRPr="00A85808">
        <w:rPr>
          <w:b/>
        </w:rPr>
        <w:t xml:space="preserve"> </w:t>
      </w:r>
      <w:r w:rsidRPr="0073389C">
        <w:rPr>
          <w:b/>
        </w:rPr>
        <w:t>ktorý nebol predmetom kontroly</w:t>
      </w:r>
      <w:r w:rsidRPr="0073389C">
        <w:t xml:space="preserve"> pred jeho podpisom zo strany poskytovateľa, môže byť toto konanie prijímateľa považované za podstatné porušenie zmluvy o NFP. </w:t>
      </w:r>
    </w:p>
    <w:p w14:paraId="7A55D31A" w14:textId="3A2EF253" w:rsidR="009D7F63" w:rsidRPr="0073389C" w:rsidRDefault="009D7F63" w:rsidP="009D7F63">
      <w:pPr>
        <w:spacing w:before="120" w:after="120" w:line="288" w:lineRule="auto"/>
        <w:jc w:val="both"/>
      </w:pPr>
      <w:r w:rsidRPr="0073389C">
        <w:lastRenderedPageBreak/>
        <w:t xml:space="preserve">Poskytovateľ vykoná </w:t>
      </w:r>
      <w:r w:rsidRPr="00AD07E2">
        <w:rPr>
          <w:b/>
        </w:rPr>
        <w:t>kontrolu dodatku</w:t>
      </w:r>
      <w:r w:rsidRPr="0073389C">
        <w:t xml:space="preserve"> v lehote </w:t>
      </w:r>
      <w:r w:rsidR="00A85808" w:rsidRPr="00AD07E2">
        <w:rPr>
          <w:b/>
        </w:rPr>
        <w:t xml:space="preserve">5 </w:t>
      </w:r>
      <w:r w:rsidRPr="00AD07E2">
        <w:rPr>
          <w:b/>
        </w:rPr>
        <w:t>pracovných dní</w:t>
      </w:r>
      <w:r w:rsidR="00A85808" w:rsidRPr="00A85808">
        <w:rPr>
          <w:rFonts w:cs="Arial"/>
          <w:szCs w:val="19"/>
        </w:rPr>
        <w:t xml:space="preserve"> </w:t>
      </w:r>
      <w:r w:rsidR="00A85808" w:rsidRPr="00A85808">
        <w:t xml:space="preserve">ak dodatok bol predmetom aj kontroly návrhu dodatku pred jeho podpisom </w:t>
      </w:r>
      <w:r w:rsidR="00A85808" w:rsidRPr="00AD07E2">
        <w:rPr>
          <w:b/>
        </w:rPr>
        <w:t>a 15 pracovných dní</w:t>
      </w:r>
      <w:r w:rsidR="00A85808" w:rsidRPr="00A85808">
        <w:t>, ak dodatok nebol predmetom kontroly návrhu dodatku pred jeho podpisom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36133A5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2DF180C2"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486CC1E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w:t>
      </w:r>
      <w:ins w:id="326" w:author="Miruška Hrabčáková" w:date="2019-07-25T10:54:00Z">
        <w:r w:rsidR="00D35E63">
          <w:t xml:space="preserve"> 5</w:t>
        </w:r>
      </w:ins>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6A576B24" w14:textId="0214756F" w:rsidR="007D11DA" w:rsidRDefault="007D11DA" w:rsidP="007D11DA">
      <w:pPr>
        <w:tabs>
          <w:tab w:val="left" w:pos="1014"/>
        </w:tabs>
        <w:spacing w:before="120" w:after="120" w:line="288" w:lineRule="auto"/>
        <w:jc w:val="both"/>
      </w:pPr>
      <w:r>
        <w:lastRenderedPageBreak/>
        <w:t xml:space="preserve">Predmetom kontroly je každá čiastková </w:t>
      </w:r>
      <w:r w:rsidR="00A85808">
        <w:t>zákazka zadávaná na základe</w:t>
      </w:r>
      <w:r>
        <w:t xml:space="preserve"> rámcovej dohody,</w:t>
      </w:r>
      <w:r w:rsidR="00A85808" w:rsidRPr="00A85808">
        <w:t xml:space="preserve"> (nemá sa na mysli rámcová dohoda uzavretá v rámci DNS)</w:t>
      </w:r>
      <w:r w:rsidR="00A85808">
        <w:t xml:space="preserve">, </w:t>
      </w:r>
      <w:r>
        <w:t xml:space="preserve"> </w:t>
      </w:r>
      <w:r w:rsidR="00A85808" w:rsidRPr="00A85808">
        <w:t>a každá zákazka zadávaná v rámci DNS</w:t>
      </w:r>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77777777" w:rsidR="00A85808" w:rsidRPr="00A85808" w:rsidRDefault="00A85808" w:rsidP="00852446">
      <w:pPr>
        <w:tabs>
          <w:tab w:val="left" w:pos="1014"/>
        </w:tabs>
        <w:spacing w:line="288" w:lineRule="auto"/>
        <w:jc w:val="both"/>
      </w:pPr>
      <w:r w:rsidRPr="00A85808">
        <w:t xml:space="preserve">Rámcová dohoda určuje podmienky zadávania zákaziek počas jej platnosti, najmä čo sa týka ceny a predpokladaného množstva predmetu zákazky, t. j. pojem zadávanie zákaziek na základe rámcovej dohody subsumuje pod seba všetky čiastkové objednávky, čiastkové zmluvy, opätovné otvorenia súťaže atď. </w:t>
      </w:r>
    </w:p>
    <w:p w14:paraId="343953D9" w14:textId="77777777" w:rsidR="00A85808" w:rsidRPr="00A85808" w:rsidRDefault="00A85808" w:rsidP="00852446">
      <w:pPr>
        <w:tabs>
          <w:tab w:val="left" w:pos="1014"/>
        </w:tabs>
        <w:spacing w:line="288" w:lineRule="auto"/>
        <w:jc w:val="both"/>
      </w:pPr>
    </w:p>
    <w:p w14:paraId="16526BC0"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72FC55E6" w14:textId="77777777" w:rsidR="00A85808" w:rsidRPr="00A85808" w:rsidRDefault="00A85808" w:rsidP="00852446">
      <w:pPr>
        <w:tabs>
          <w:tab w:val="left" w:pos="1014"/>
        </w:tabs>
        <w:spacing w:line="288" w:lineRule="auto"/>
        <w:jc w:val="both"/>
      </w:pPr>
    </w:p>
    <w:p w14:paraId="55785EC0" w14:textId="77777777" w:rsidR="00A85808" w:rsidRPr="00A85808" w:rsidRDefault="00A85808" w:rsidP="00852446">
      <w:pPr>
        <w:tabs>
          <w:tab w:val="left" w:pos="1014"/>
        </w:tabs>
        <w:spacing w:line="288" w:lineRule="auto"/>
        <w:jc w:val="both"/>
      </w:pPr>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05D7D1E2" w14:textId="77777777" w:rsidR="00A85808" w:rsidRPr="00A85808" w:rsidRDefault="00A85808" w:rsidP="00852446">
      <w:pPr>
        <w:tabs>
          <w:tab w:val="left" w:pos="1014"/>
        </w:tabs>
        <w:spacing w:line="288" w:lineRule="auto"/>
        <w:jc w:val="both"/>
      </w:pPr>
    </w:p>
    <w:p w14:paraId="439B6E51" w14:textId="77777777" w:rsidR="00A85808" w:rsidRPr="00A85808" w:rsidRDefault="00A85808" w:rsidP="00852446">
      <w:pPr>
        <w:tabs>
          <w:tab w:val="left" w:pos="1014"/>
        </w:tabs>
        <w:spacing w:line="288" w:lineRule="auto"/>
        <w:jc w:val="both"/>
      </w:pPr>
      <w:r w:rsidRPr="00A85808">
        <w:t>DNS je elektronický postup zadávania nadlimitnej zákazky v rozsahu skupiny alebo jej časti podľa slovníka obstarávania na tovary, stavebné práce alebo služby, ktoré sú bežne dostupné na trhu a na základe ktorého je možné zadávať čiastkové zákazky. DNS je vytvorený na určitú dobu. Zadávaniu zákaziek v rámci DNS predchádza vytvorenie DNS a zaradenie záujemcov do DNS, ktoré je možné len po podaní žiadosti záujemcu o zaradenie do DNS a splnení podmienok účasti a požiadaviek stanovených v oznámení o vyhlásení verejného obstarávania a súťažných podkladoch.</w:t>
      </w:r>
    </w:p>
    <w:p w14:paraId="3CE40180" w14:textId="77777777" w:rsidR="00A85808" w:rsidRPr="00A85808" w:rsidRDefault="00A85808" w:rsidP="00852446">
      <w:pPr>
        <w:tabs>
          <w:tab w:val="left" w:pos="1014"/>
        </w:tabs>
        <w:spacing w:line="288" w:lineRule="auto"/>
        <w:jc w:val="both"/>
      </w:pPr>
    </w:p>
    <w:p w14:paraId="121A70CE" w14:textId="77777777" w:rsidR="00A85808" w:rsidRPr="00A85808" w:rsidRDefault="00A85808" w:rsidP="00852446">
      <w:pPr>
        <w:tabs>
          <w:tab w:val="left" w:pos="1014"/>
        </w:tabs>
        <w:spacing w:line="288" w:lineRule="auto"/>
        <w:jc w:val="both"/>
      </w:pPr>
      <w:r w:rsidRPr="00A85808">
        <w:t>Pri zadávaní každej konkrétnej zákazky verejný obstarávateľ elektronicky prostredníctvom funkcionality DNS vyzve na predloženie ponuky všetkých záujemcov, ktorí boli zaradení do DNS, osobitne na každú zákazku, ktorá sa zadáva s využitím tohto systému, pričom náležitosti takejto výzvy na predkladanie ponúk upravuje ZVO. Ponuky predložené v lehote na predkladanie ponúk sa vyhodnocujú podľa kritérií uvedených v oznámení o vyhlásení verejného obstarávania, prípadne spresnených vo výzve na predkladanie ponúk.</w:t>
      </w:r>
    </w:p>
    <w:p w14:paraId="712DF199" w14:textId="77777777" w:rsidR="00A85808" w:rsidRDefault="00A85808" w:rsidP="00852446">
      <w:pPr>
        <w:tabs>
          <w:tab w:val="left" w:pos="1014"/>
        </w:tabs>
        <w:spacing w:line="288" w:lineRule="auto"/>
        <w:jc w:val="both"/>
      </w:pPr>
    </w:p>
    <w:p w14:paraId="4B8F49A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7B27E600" w14:textId="65E9D633"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B442EB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5ECCF23D" w:rsidR="00F84F81" w:rsidRPr="00F84F81" w:rsidRDefault="00F84F81" w:rsidP="005B7173">
      <w:pPr>
        <w:numPr>
          <w:ilvl w:val="0"/>
          <w:numId w:val="99"/>
        </w:numPr>
        <w:tabs>
          <w:tab w:val="left" w:pos="1014"/>
        </w:tabs>
        <w:spacing w:before="120" w:after="120" w:line="288" w:lineRule="auto"/>
        <w:jc w:val="both"/>
      </w:pPr>
      <w:r w:rsidRPr="00F84F81">
        <w:t>druhú ex-ante kontrolu</w:t>
      </w:r>
      <w:r w:rsidR="00834537">
        <w:t xml:space="preserve"> a následnú ex-post kontrolu alebo</w:t>
      </w:r>
      <w:r w:rsidRPr="00F84F81">
        <w:t>,</w:t>
      </w:r>
    </w:p>
    <w:p w14:paraId="45C5B354" w14:textId="77777777" w:rsidR="00F84F81" w:rsidRPr="00F84F81" w:rsidRDefault="00F84F81" w:rsidP="005B7173">
      <w:pPr>
        <w:numPr>
          <w:ilvl w:val="0"/>
          <w:numId w:val="99"/>
        </w:numPr>
        <w:tabs>
          <w:tab w:val="left" w:pos="1014"/>
        </w:tabs>
        <w:spacing w:before="120" w:after="120" w:line="288" w:lineRule="auto"/>
        <w:jc w:val="both"/>
      </w:pPr>
      <w:r w:rsidRPr="00F84F81">
        <w:lastRenderedPageBreak/>
        <w:t>štandardnú ex-post kontrolu.</w:t>
      </w:r>
    </w:p>
    <w:p w14:paraId="09357208" w14:textId="6B33688A"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62644943" w14:textId="77777777" w:rsidR="007D11DA" w:rsidRDefault="007D11DA" w:rsidP="007D11DA">
      <w:pPr>
        <w:tabs>
          <w:tab w:val="left" w:pos="1014"/>
        </w:tabs>
        <w:spacing w:before="120" w:after="120" w:line="288" w:lineRule="auto"/>
        <w:jc w:val="both"/>
      </w:pPr>
    </w:p>
    <w:p w14:paraId="3C5B7D8F" w14:textId="2E3E73CA"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5334BD25" w14:textId="4B7534FE"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75001771"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72F3CEAA" w14:textId="4AAF7060"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0E4C33DE"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5B7173">
      <w:pPr>
        <w:pStyle w:val="Odsekzoznamu"/>
        <w:numPr>
          <w:ilvl w:val="0"/>
          <w:numId w:val="88"/>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r>
        <w:t xml:space="preserve">. </w:t>
      </w:r>
    </w:p>
    <w:p w14:paraId="571B7F5E" w14:textId="7413BC89"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w:t>
      </w:r>
    </w:p>
    <w:p w14:paraId="38035FC9" w14:textId="4ADDEF2C" w:rsidR="006B360C" w:rsidRDefault="006B360C" w:rsidP="00B72499">
      <w:pPr>
        <w:tabs>
          <w:tab w:val="left" w:pos="1014"/>
        </w:tabs>
        <w:spacing w:before="120" w:after="120" w:line="288" w:lineRule="auto"/>
        <w:jc w:val="both"/>
      </w:pPr>
    </w:p>
    <w:p w14:paraId="311C27D3"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5B7173">
      <w:pPr>
        <w:pStyle w:val="Odsekzoznamu"/>
        <w:numPr>
          <w:ilvl w:val="0"/>
          <w:numId w:val="106"/>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2137B240"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721741" w:rsidRPr="00721741">
        <w:t xml:space="preserve"> </w:t>
      </w:r>
      <w:r w:rsidR="00670B6A" w:rsidRPr="00670B6A">
        <w:t xml:space="preserve">V prípadoch, ak bola </w:t>
      </w:r>
      <w:r w:rsidR="00670B6A" w:rsidRPr="00670B6A">
        <w:lastRenderedPageBreak/>
        <w:t>čiastková zákazka z rámcovej dohody zadaná napr. ešte pred uzavretím zmluvy o poskytnutí NFP alebo z iných objektívnych dôvodov vyplývajúcich z tejto príručky, vykoná sa jej finančná kontrola ako</w:t>
      </w:r>
      <w:r w:rsidR="00721741" w:rsidRPr="00721741">
        <w:t xml:space="preserve"> štandardná ex-post kontrola</w:t>
      </w:r>
      <w:r>
        <w:t>.</w:t>
      </w:r>
    </w:p>
    <w:p w14:paraId="4127C69E" w14:textId="70BDFF96"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r w:rsidRPr="00670B6A">
        <w:t>ante kontrolu (v bode b) tejto kapitoly) a pre následnú</w:t>
      </w:r>
      <w:r>
        <w:t xml:space="preserve"> ex-</w:t>
      </w:r>
      <w:r w:rsidRPr="00670B6A">
        <w:t>post kontrolu (v bode d) tejto kapitoly).</w:t>
      </w:r>
      <w:r w:rsidR="007D11DA">
        <w:t xml:space="preserve"> </w:t>
      </w:r>
    </w:p>
    <w:p w14:paraId="627B1273" w14:textId="474EFF22" w:rsidR="007D11DA" w:rsidRDefault="007D11DA" w:rsidP="007D11DA">
      <w:pPr>
        <w:tabs>
          <w:tab w:val="left" w:pos="1014"/>
        </w:tabs>
        <w:spacing w:before="120" w:after="120" w:line="288" w:lineRule="auto"/>
        <w:jc w:val="both"/>
      </w:pPr>
      <w:r>
        <w:t xml:space="preserve">Predmetom kontroly pred podpisom čiastkovej zmluvy s dodávateľom, vykonávanej Poskytovateľom </w:t>
      </w:r>
      <w:r w:rsidR="00670B6A">
        <w:t>je</w:t>
      </w:r>
      <w:r>
        <w:t xml:space="preserve">: </w:t>
      </w:r>
    </w:p>
    <w:p w14:paraId="267FBD5D" w14:textId="2C8056F2" w:rsidR="007D11DA" w:rsidRDefault="007D11DA" w:rsidP="005B7173">
      <w:pPr>
        <w:pStyle w:val="Odsekzoznamu"/>
        <w:numPr>
          <w:ilvl w:val="0"/>
          <w:numId w:val="88"/>
        </w:numPr>
        <w:tabs>
          <w:tab w:val="left" w:pos="1014"/>
        </w:tabs>
        <w:spacing w:line="288" w:lineRule="auto"/>
        <w:jc w:val="both"/>
      </w:pPr>
    </w:p>
    <w:p w14:paraId="0D906EBB" w14:textId="77777777" w:rsidR="007D11DA" w:rsidRDefault="007D11DA" w:rsidP="005B7173">
      <w:pPr>
        <w:pStyle w:val="Odsekzoznamu"/>
        <w:numPr>
          <w:ilvl w:val="0"/>
          <w:numId w:val="88"/>
        </w:numPr>
        <w:tabs>
          <w:tab w:val="left" w:pos="1014"/>
        </w:tabs>
        <w:spacing w:line="288" w:lineRule="auto"/>
        <w:jc w:val="both"/>
      </w:pPr>
      <w:r>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4707B9BA" w14:textId="6A49446F"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5FF12A2F" w14:textId="2B51DB6C"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 xml:space="preserve"> </w:t>
      </w:r>
      <w:r w:rsidR="00670B6A">
        <w:t>(podľa pravidiel druhej ex-</w:t>
      </w:r>
      <w:r w:rsidR="00670B6A" w:rsidRPr="00670B6A">
        <w:t>ante kontroly)</w:t>
      </w:r>
      <w:r w:rsidR="00721741" w:rsidRPr="00721741" w:rsidDel="00525654">
        <w:t>.</w:t>
      </w:r>
    </w:p>
    <w:p w14:paraId="16BC6D0C" w14:textId="73B06377" w:rsidR="00670B6A" w:rsidRPr="00721741" w:rsidRDefault="00670B6A" w:rsidP="00721741">
      <w:pPr>
        <w:tabs>
          <w:tab w:val="left" w:pos="1014"/>
        </w:tabs>
        <w:spacing w:before="120" w:after="120" w:line="288" w:lineRule="auto"/>
        <w:jc w:val="both"/>
      </w:pPr>
    </w:p>
    <w:p w14:paraId="1CB76402" w14:textId="6330C7B1" w:rsidR="007D11DA" w:rsidRDefault="007D11DA" w:rsidP="007D11DA">
      <w:pPr>
        <w:tabs>
          <w:tab w:val="left" w:pos="1014"/>
        </w:tabs>
        <w:spacing w:before="120" w:after="120" w:line="288" w:lineRule="auto"/>
        <w:jc w:val="both"/>
      </w:pPr>
      <w:r>
        <w:t xml:space="preserve">Kontrolu po podpise čiastkovej zmluvy vykoná Poskytovateľ </w:t>
      </w:r>
      <w:r w:rsidRPr="00AD07E2">
        <w:rPr>
          <w:b/>
        </w:rPr>
        <w:t>v lehote 7 pracovných dní</w:t>
      </w:r>
      <w:r w:rsidR="00670B6A">
        <w:t xml:space="preserve"> </w:t>
      </w:r>
      <w:r w:rsidR="00670B6A" w:rsidRPr="00670B6A">
        <w:t xml:space="preserve">(podľa pravidiel </w:t>
      </w:r>
      <w:r w:rsidR="00670B6A">
        <w:t>následnej ex-</w:t>
      </w:r>
      <w:r w:rsidR="00670B6A" w:rsidRPr="00670B6A">
        <w:t xml:space="preserve">post kontroly), resp. </w:t>
      </w:r>
      <w:r w:rsidR="00670B6A" w:rsidRPr="00AD07E2">
        <w:rPr>
          <w:b/>
        </w:rPr>
        <w:t>20 pracovných dní</w:t>
      </w:r>
      <w:r w:rsidR="00670B6A" w:rsidRPr="00670B6A">
        <w:t xml:space="preserve"> </w:t>
      </w:r>
      <w:r w:rsidR="00670B6A">
        <w:t>(podľa pravidiel štandardnej ex-</w:t>
      </w:r>
      <w:r w:rsidR="00670B6A" w:rsidRPr="00670B6A">
        <w:t>post kontroly)</w:t>
      </w:r>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5B7173">
      <w:pPr>
        <w:pStyle w:val="Odsekzoznamu"/>
        <w:numPr>
          <w:ilvl w:val="0"/>
          <w:numId w:val="106"/>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7E5B863D"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r w:rsidR="00670B6A">
        <w:t> </w:t>
      </w:r>
      <w:r>
        <w:t>účinná</w:t>
      </w:r>
      <w:r w:rsidR="00670B6A">
        <w:t xml:space="preserve"> </w:t>
      </w:r>
      <w:r w:rsidR="00670B6A" w:rsidRPr="00670B6A">
        <w:t>(okrem prípadov, kedy je účinnosť zmluvy viazaná na odkladaciu podmienku, ktorá ešte nenastala)</w:t>
      </w:r>
      <w:r>
        <w:t xml:space="preserve">.  </w:t>
      </w:r>
    </w:p>
    <w:p w14:paraId="4907641B" w14:textId="1839C15B" w:rsidR="007D11D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pre štandardnú ex post kontrolu v bode c) tejto kapitoly. </w:t>
      </w:r>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ABB88D0" w:rsidR="007D11DA" w:rsidRDefault="007D11DA" w:rsidP="007D11DA">
      <w:pPr>
        <w:tabs>
          <w:tab w:val="left" w:pos="1014"/>
        </w:tabs>
        <w:spacing w:before="120" w:after="120" w:line="288" w:lineRule="auto"/>
        <w:jc w:val="both"/>
      </w:pPr>
      <w:r w:rsidRPr="00AD07E2">
        <w:rPr>
          <w:b/>
        </w:rPr>
        <w:t>Poskytovateľ vykoná túto kontrolu v lehote 20 pracovných dní</w:t>
      </w:r>
      <w:r>
        <w:t xml:space="preserve"> </w:t>
      </w:r>
      <w:r w:rsidR="00670B6A">
        <w:t>(podľa pravidiel štandardnej ex-</w:t>
      </w:r>
      <w:r w:rsidR="00670B6A" w:rsidRPr="00670B6A">
        <w:t>post kontroly)</w:t>
      </w:r>
      <w:r>
        <w:t>.</w:t>
      </w:r>
    </w:p>
    <w:p w14:paraId="59FF4E45" w14:textId="77777777" w:rsidR="003F77E4" w:rsidRDefault="003F77E4" w:rsidP="007D11DA">
      <w:pPr>
        <w:tabs>
          <w:tab w:val="left" w:pos="1014"/>
        </w:tabs>
        <w:spacing w:before="120" w:after="120" w:line="288" w:lineRule="auto"/>
        <w:jc w:val="both"/>
      </w:pPr>
    </w:p>
    <w:p w14:paraId="5AC80C06"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65A1FBAD"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63E71289" w14:textId="44FEF070" w:rsidR="003F77E4" w:rsidRPr="003F77E4" w:rsidRDefault="003F77E4" w:rsidP="00852446">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63613A52" w14:textId="4E4596F9" w:rsidR="003F77E4" w:rsidRPr="003F77E4" w:rsidRDefault="003F77E4" w:rsidP="00852446">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695BB81A"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44529C6" w14:textId="7EB2AE95" w:rsidR="003F77E4" w:rsidRPr="003F77E4" w:rsidRDefault="003F77E4" w:rsidP="00852446">
      <w:pPr>
        <w:tabs>
          <w:tab w:val="left" w:pos="1014"/>
        </w:tabs>
        <w:spacing w:before="240" w:after="240" w:line="288" w:lineRule="auto"/>
        <w:jc w:val="both"/>
      </w:pPr>
      <w:r w:rsidRPr="003F77E4">
        <w:lastRenderedPageBreak/>
        <w:t>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podpísania zmluvy oprávnenými osobami, ak sa vyžaduje písomná forma zmluvy, jej zverejnenie v súlade so zákonom č. 211/2000 Z. z. a pod.</w:t>
      </w:r>
    </w:p>
    <w:p w14:paraId="6934E183" w14:textId="77777777" w:rsidR="003F77E4" w:rsidRPr="003F77E4" w:rsidRDefault="003F77E4" w:rsidP="00852446">
      <w:pPr>
        <w:tabs>
          <w:tab w:val="left" w:pos="1014"/>
        </w:tabs>
        <w:spacing w:before="240" w:after="240" w:line="288" w:lineRule="auto"/>
        <w:jc w:val="both"/>
      </w:pPr>
      <w:r w:rsidRPr="003F77E4">
        <w:t>Prvá ex-ante kontrola sa v prípade kontroly/finančnej kontroly zákaziek zadávaných v rámci DNS nevykonáva.</w:t>
      </w:r>
    </w:p>
    <w:p w14:paraId="2CBC598C" w14:textId="77777777" w:rsidR="003F77E4" w:rsidRPr="003F77E4" w:rsidRDefault="003F77E4" w:rsidP="00852446">
      <w:pPr>
        <w:tabs>
          <w:tab w:val="left" w:pos="1014"/>
        </w:tabs>
        <w:spacing w:after="120" w:line="288" w:lineRule="auto"/>
        <w:jc w:val="both"/>
      </w:pPr>
    </w:p>
    <w:p w14:paraId="50C42C78"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1E5CBF60" w14:textId="70957D55" w:rsidR="003F77E4" w:rsidRPr="003F77E4" w:rsidRDefault="003F77E4" w:rsidP="00852446">
      <w:pPr>
        <w:tabs>
          <w:tab w:val="left" w:pos="1014"/>
        </w:tabs>
        <w:spacing w:before="240" w:after="120" w:line="288" w:lineRule="auto"/>
        <w:jc w:val="both"/>
      </w:pPr>
      <w:r w:rsidRPr="003F77E4">
        <w:t>Poskytovateľ kontroluje postup zadávania zákaziek v rámci DNS na základe dokumentácie predloženej prijímateľom vo fáze pred podpisom zmluvy (druhá ex</w:t>
      </w:r>
      <w:r w:rsidR="00E2462F">
        <w:t xml:space="preserve"> </w:t>
      </w:r>
      <w:r w:rsidRPr="003F77E4">
        <w:t>ante kontrola) aj po podpise zmluvy s úspešným uchádzačom</w:t>
      </w:r>
      <w:r w:rsidRPr="003F77E4" w:rsidDel="007925A7">
        <w:t xml:space="preserve"> </w:t>
      </w:r>
      <w:r w:rsidRPr="003F77E4">
        <w:t xml:space="preserve"> (následná ex-post kontrola).</w:t>
      </w:r>
    </w:p>
    <w:p w14:paraId="4A607F7D" w14:textId="77777777" w:rsidR="003F77E4" w:rsidRPr="003F77E4" w:rsidRDefault="003F77E4" w:rsidP="00852446">
      <w:pPr>
        <w:tabs>
          <w:tab w:val="left" w:pos="1014"/>
        </w:tabs>
        <w:spacing w:before="240" w:after="120" w:line="288" w:lineRule="auto"/>
        <w:jc w:val="both"/>
      </w:pPr>
      <w:r w:rsidRPr="003F77E4">
        <w:t>V prípadoch, ak bola zákazka v rámci DNS zadaná napr. ešte pred uzavretím zmluvy o poskytnutí NFP alebo z iných objektívnych dôvodov vyplývajúcich z tejto príručky, vykoná sa jej finančná kontrola ako štandardná ex-post kontrola.</w:t>
      </w:r>
    </w:p>
    <w:p w14:paraId="08DB5072" w14:textId="31F61D2A" w:rsidR="003F77E4" w:rsidRPr="003F77E4" w:rsidRDefault="003F77E4" w:rsidP="00852446">
      <w:pPr>
        <w:tabs>
          <w:tab w:val="left" w:pos="1014"/>
        </w:tabs>
        <w:spacing w:before="240" w:after="120" w:line="288" w:lineRule="auto"/>
        <w:jc w:val="both"/>
      </w:pPr>
      <w:r w:rsidRPr="003F77E4">
        <w:t>Prijímateľ predkladá  poskytovateľovi kompletnú dokumentáciu zo zadávania zákaziek v rámci DNS na kontrolu cez ITMS 2014+ v súlade s pravidlami uvedenými pre druhú ex</w:t>
      </w:r>
      <w:r w:rsidR="00E2462F">
        <w:t xml:space="preserve"> </w:t>
      </w:r>
      <w:r w:rsidRPr="003F77E4">
        <w:t>ante kontrolu (v bode b) tejto kapitoly) a pre následnú ex post kontrolu (v bode d) tejto kapitoly).</w:t>
      </w:r>
    </w:p>
    <w:p w14:paraId="6E45FC42" w14:textId="749219E1" w:rsidR="003F77E4" w:rsidRPr="003F77E4" w:rsidRDefault="003F77E4" w:rsidP="00852446">
      <w:pPr>
        <w:tabs>
          <w:tab w:val="left" w:pos="1014"/>
        </w:tabs>
        <w:spacing w:before="240" w:after="120" w:line="288" w:lineRule="auto"/>
        <w:jc w:val="both"/>
      </w:pPr>
    </w:p>
    <w:p w14:paraId="18F9CBF7" w14:textId="46BE6D6D" w:rsidR="003F77E4" w:rsidRPr="003F77E4" w:rsidRDefault="003F77E4" w:rsidP="00852446">
      <w:pPr>
        <w:tabs>
          <w:tab w:val="left" w:pos="1014"/>
        </w:tabs>
        <w:spacing w:before="240" w:after="120" w:line="288" w:lineRule="auto"/>
        <w:jc w:val="both"/>
      </w:pPr>
      <w:r w:rsidRPr="003F77E4">
        <w:t>V súlade s pravidlami druhej ex ante kontroly  prijímateľ predkladá dokumentáciu na kontrolu poskytovateľovi</w:t>
      </w:r>
      <w:r w:rsidR="005D74F8">
        <w:t>, ktorý</w:t>
      </w:r>
      <w:r>
        <w:t xml:space="preserve"> vykoná druhú ex-</w:t>
      </w:r>
      <w:r w:rsidRPr="003F77E4">
        <w:t xml:space="preserve">ante kontrolu zákazky </w:t>
      </w:r>
      <w:r w:rsidR="005D74F8">
        <w:t xml:space="preserve">zadávanej v rámci DNS </w:t>
      </w:r>
      <w:r w:rsidRPr="003F77E4">
        <w:t>a vydá návrh správy/správu z kontroly.</w:t>
      </w:r>
    </w:p>
    <w:p w14:paraId="5B27EB96" w14:textId="1278BB41"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pred podpisom</w:t>
      </w:r>
      <w:r w:rsidRPr="003F77E4">
        <w:t xml:space="preserve"> zmluvy s úspešným uchádzačom </w:t>
      </w:r>
      <w:r w:rsidRPr="00AD07E2">
        <w:rPr>
          <w:b/>
        </w:rPr>
        <w:t>v lehote 20 pracovných dní</w:t>
      </w:r>
      <w:r w:rsidRPr="003F77E4">
        <w:t xml:space="preserve"> (podľa pravidiel druhej ex</w:t>
      </w:r>
      <w:r w:rsidR="00AD5579">
        <w:t xml:space="preserve"> </w:t>
      </w:r>
      <w:r w:rsidRPr="003F77E4">
        <w:t>ante kontroly).</w:t>
      </w:r>
    </w:p>
    <w:p w14:paraId="16C1A418" w14:textId="3CA6A5F7"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po podpise</w:t>
      </w:r>
      <w:r w:rsidRPr="003F77E4">
        <w:t xml:space="preserve"> zmluvy s úspešným uchádzačom </w:t>
      </w:r>
      <w:r w:rsidRPr="00AD07E2">
        <w:rPr>
          <w:b/>
        </w:rPr>
        <w:t>v lehote 7 pracovných dní</w:t>
      </w:r>
      <w:r>
        <w:t xml:space="preserve"> (podľa pravidiel následnej ex-</w:t>
      </w:r>
      <w:r w:rsidRPr="003F77E4">
        <w:t xml:space="preserve">post kontroly), resp. </w:t>
      </w:r>
      <w:r w:rsidRPr="00AD07E2">
        <w:rPr>
          <w:b/>
        </w:rPr>
        <w:t>20 pracovných dní</w:t>
      </w:r>
      <w:r w:rsidRPr="003F77E4">
        <w:t xml:space="preserve"> </w:t>
      </w:r>
      <w:r>
        <w:t>(podľa pravidiel štandardnej ex-</w:t>
      </w:r>
      <w:r w:rsidRPr="003F77E4">
        <w:t>post kontroly).</w:t>
      </w:r>
    </w:p>
    <w:p w14:paraId="1DC0F2DB" w14:textId="77777777" w:rsidR="003F77E4" w:rsidRPr="003F77E4" w:rsidRDefault="003F77E4" w:rsidP="00852446">
      <w:pPr>
        <w:tabs>
          <w:tab w:val="left" w:pos="1014"/>
        </w:tabs>
        <w:spacing w:before="240" w:after="120" w:line="288" w:lineRule="auto"/>
        <w:jc w:val="both"/>
      </w:pPr>
    </w:p>
    <w:p w14:paraId="0E316FA3"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nižšia ako finančný limit pre nadlimitnú zákazku v závislosti od typu obstarávajúceho subjektu a predmetu zákazky</w:t>
      </w:r>
    </w:p>
    <w:p w14:paraId="19947CE9" w14:textId="3CB4591F" w:rsidR="003F77E4" w:rsidRPr="003F77E4" w:rsidRDefault="003F77E4" w:rsidP="00852446">
      <w:pPr>
        <w:tabs>
          <w:tab w:val="left" w:pos="1014"/>
        </w:tabs>
        <w:spacing w:after="120" w:line="288" w:lineRule="auto"/>
        <w:jc w:val="both"/>
      </w:pPr>
      <w:r w:rsidRPr="003F77E4">
        <w:t>Poskytovateľ kontroluje postup zadávania zákaziek v rámci DNS na základe dokumentácie predloženej prijímateľom vo fáze po uzatvorení čiastkovej zmluvy s dodávateľom (štandardná ex</w:t>
      </w:r>
      <w:r w:rsidR="00946586">
        <w:t xml:space="preserve"> </w:t>
      </w:r>
      <w:r w:rsidRPr="003F77E4">
        <w:t xml:space="preserve">post kontrola), pričom táto zmluva je už platná a účinná (okrem prípadov, kedy je účinnosť zmluvy viazaná na odkladaciu podmienku, ktorá ešte nenastala).  </w:t>
      </w:r>
    </w:p>
    <w:p w14:paraId="46B0F066" w14:textId="77777777" w:rsidR="003F77E4" w:rsidRPr="003F77E4" w:rsidRDefault="003F77E4" w:rsidP="00852446">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52FA7396" w14:textId="77777777" w:rsidR="003F77E4" w:rsidRPr="003F77E4" w:rsidRDefault="003F77E4" w:rsidP="00852446">
      <w:pPr>
        <w:tabs>
          <w:tab w:val="left" w:pos="1014"/>
        </w:tabs>
        <w:spacing w:after="120" w:line="288" w:lineRule="auto"/>
        <w:jc w:val="both"/>
      </w:pPr>
      <w:r w:rsidRPr="003F77E4">
        <w:lastRenderedPageBreak/>
        <w: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t>
      </w:r>
    </w:p>
    <w:p w14:paraId="133F7788" w14:textId="77777777" w:rsidR="003F77E4" w:rsidRPr="003F77E4" w:rsidRDefault="003F77E4" w:rsidP="00852446">
      <w:pPr>
        <w:tabs>
          <w:tab w:val="left" w:pos="1014"/>
        </w:tabs>
        <w:spacing w:after="120" w:line="288" w:lineRule="auto"/>
        <w:jc w:val="both"/>
      </w:pPr>
      <w:r w:rsidRPr="003F77E4">
        <w:t>Poskytovateľ vykoná túto kontrolu v lehote 20 pracovných dní (podľa pravidiel štandardnej ex post kontroly).</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4DA2E18A"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ante posúdenia podľa § 168 ZVO.  </w:t>
      </w:r>
    </w:p>
    <w:p w14:paraId="784E5A38" w14:textId="495C69EA" w:rsidR="00D11BA9" w:rsidRDefault="00D11BA9" w:rsidP="00EF596F">
      <w:pPr>
        <w:spacing w:before="120" w:after="120" w:line="288" w:lineRule="auto"/>
        <w:jc w:val="both"/>
        <w:rPr>
          <w:rFonts w:cs="Arial"/>
          <w:szCs w:val="19"/>
        </w:rPr>
      </w:pPr>
      <w:r w:rsidRPr="00D11BA9">
        <w:rPr>
          <w:rFonts w:cs="Arial"/>
          <w:szCs w:val="19"/>
        </w:rPr>
        <w:t>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pred zadaním zákazky na základe rámcovej dohody alebo pred ukončením postupu inovatívneho partnerstva.</w:t>
      </w:r>
      <w:r w:rsidR="00AD52B8" w:rsidRPr="00AD52B8">
        <w:t xml:space="preserve"> </w:t>
      </w:r>
      <w:r w:rsidR="00AD52B8">
        <w:t>Ak ide o centrálne VO, ktoré nie je predmetom povinnej kontroly ÚVO podľa § 169 ods. 2 ZVO, COO zašle podnet na výkon kontroly na ÚVO podľa § 169 ods. 1 písm. b) ZVO.</w:t>
      </w:r>
    </w:p>
    <w:p w14:paraId="365B4EDD" w14:textId="77777777" w:rsidR="00D11BA9" w:rsidRPr="00D11BA9" w:rsidRDefault="00D11BA9" w:rsidP="00D11BA9">
      <w:pPr>
        <w:spacing w:before="120" w:after="120" w:line="288" w:lineRule="auto"/>
        <w:jc w:val="both"/>
        <w:rPr>
          <w:rFonts w:cs="Arial"/>
          <w:szCs w:val="19"/>
        </w:rPr>
      </w:pPr>
      <w:r w:rsidRPr="00D11BA9">
        <w:rPr>
          <w:rFonts w:cs="Arial"/>
          <w:szCs w:val="19"/>
        </w:rPr>
        <w:t>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2A593913" w14:textId="318D6C70"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494C7487" w14:textId="151F2B06"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ŽoNFP a súčasne pred podpisom zmluvy o NFP</w:t>
      </w:r>
    </w:p>
    <w:p w14:paraId="23CC2F85" w14:textId="0500F132" w:rsidR="00525654" w:rsidRPr="00B72499" w:rsidRDefault="00963E0D" w:rsidP="00AD07E2">
      <w:pPr>
        <w:pStyle w:val="Odsekzoznamu"/>
        <w:numPr>
          <w:ilvl w:val="0"/>
          <w:numId w:val="129"/>
        </w:numPr>
        <w:spacing w:before="120" w:after="120" w:line="288" w:lineRule="auto"/>
        <w:jc w:val="both"/>
        <w:rPr>
          <w:rFonts w:cs="Arial"/>
          <w:szCs w:val="19"/>
        </w:rPr>
      </w:pPr>
      <w:r w:rsidRPr="00B72499">
        <w:rPr>
          <w:rFonts w:cs="Arial"/>
          <w:szCs w:val="19"/>
        </w:rPr>
        <w:lastRenderedPageBreak/>
        <w:t xml:space="preserve">Poskytovateľ </w:t>
      </w:r>
      <w:r w:rsidR="006B360C" w:rsidRPr="00B72499">
        <w:rPr>
          <w:rFonts w:cs="Arial"/>
          <w:szCs w:val="19"/>
        </w:rPr>
        <w:t xml:space="preserve">môže </w:t>
      </w:r>
      <w:r w:rsidRPr="00B72499">
        <w:rPr>
          <w:rFonts w:cs="Arial"/>
          <w:szCs w:val="19"/>
        </w:rPr>
        <w:t>vykonáva</w:t>
      </w:r>
      <w:r w:rsidR="006B360C" w:rsidRPr="00B72499">
        <w:rPr>
          <w:rFonts w:cs="Arial"/>
          <w:szCs w:val="19"/>
        </w:rPr>
        <w:t>ť</w:t>
      </w:r>
      <w:r w:rsidRPr="00B72499">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B72499">
        <w:rPr>
          <w:rFonts w:cs="Arial"/>
          <w:szCs w:val="19"/>
        </w:rPr>
        <w:t>, aby žiadateľ mal v čase predloženia ŽoNFP ukončené VO (vo fáze po podpise zmluvy s úspešným uchádzačom), alebo aby žiadateľ mal v čase predloženia ŽoNFP verejn</w:t>
      </w:r>
      <w:r w:rsidR="00525654" w:rsidRPr="00B41557">
        <w:rPr>
          <w:rFonts w:cs="Arial"/>
          <w:szCs w:val="19"/>
        </w:rPr>
        <w:t xml:space="preserve">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w:t>
      </w:r>
      <w:r w:rsidR="00D11BA9" w:rsidRPr="00B41557">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 Ak je postup zadávania zákazky vo fáze pred podpisom zmluvy s úspešným uchádzačom, poskytovateľ vykoná administratívnu finančnú kontrolu ako druhú</w:t>
      </w:r>
      <w:r w:rsidR="00D11BA9" w:rsidRPr="0062573B">
        <w:rPr>
          <w:rFonts w:cs="Arial"/>
          <w:szCs w:val="19"/>
        </w:rPr>
        <w:t xml:space="preserve"> ex</w:t>
      </w:r>
      <w:r w:rsidR="00BC1454" w:rsidRPr="0062573B">
        <w:rPr>
          <w:rFonts w:cs="Arial"/>
          <w:szCs w:val="19"/>
        </w:rPr>
        <w:t xml:space="preserve"> </w:t>
      </w:r>
      <w:r w:rsidR="00D11BA9" w:rsidRPr="00B65522">
        <w:rPr>
          <w:rFonts w:cs="Arial"/>
          <w:szCs w:val="19"/>
        </w:rPr>
        <w:t>ante kontrolu - primerane použijú ustanovenia kapitoly 2.5.6. písm. b) o druh</w:t>
      </w:r>
      <w:r w:rsidR="00D11BA9" w:rsidRPr="00CE0F2A">
        <w:rPr>
          <w:rFonts w:cs="Arial"/>
          <w:szCs w:val="19"/>
        </w:rPr>
        <w:t>ej ex</w:t>
      </w:r>
      <w:r w:rsidR="00BC1454" w:rsidRPr="00CE0F2A">
        <w:rPr>
          <w:rFonts w:cs="Arial"/>
          <w:szCs w:val="19"/>
        </w:rPr>
        <w:t xml:space="preserve"> </w:t>
      </w:r>
      <w:r w:rsidR="00D11BA9" w:rsidRPr="00A24AD0">
        <w:rPr>
          <w:rFonts w:cs="Arial"/>
          <w:szCs w:val="19"/>
        </w:rPr>
        <w:t xml:space="preserve">ante kontrole. Ak je postup zadávania zákazky vo fáze po podpise zmluvy s úspešným uchádzačom, poskytovateľ vykoná štandardnú ex-post kontrolu - 2.5.6. písm. c) o štandardnej ex-post kontrole. V rámci výkonu administratívnej finančnej kontroly môže </w:t>
      </w:r>
      <w:r w:rsidR="00D11BA9" w:rsidRPr="00F85AF8">
        <w:rPr>
          <w:rFonts w:cs="Arial"/>
          <w:szCs w:val="19"/>
        </w:rPr>
        <w:t>poskytovateľ zohľadniť závery z predchádzajúcej kontroly vykonanej pred podpisom zmluvy o</w:t>
      </w:r>
      <w:r w:rsidR="00BC1454" w:rsidRPr="004019DE">
        <w:rPr>
          <w:rFonts w:cs="Arial"/>
          <w:szCs w:val="19"/>
        </w:rPr>
        <w:t> </w:t>
      </w:r>
      <w:r w:rsidR="00D11BA9" w:rsidRPr="00891160">
        <w:rPr>
          <w:rFonts w:cs="Arial"/>
          <w:szCs w:val="19"/>
        </w:rPr>
        <w:t>NFP</w:t>
      </w:r>
      <w:r w:rsidR="00BC1454" w:rsidRPr="00891160">
        <w:rPr>
          <w:rFonts w:cs="Arial"/>
          <w:szCs w:val="19"/>
        </w:rPr>
        <w:t xml:space="preserve">. Poskytovateľ </w:t>
      </w:r>
      <w:r w:rsidR="00BC1454" w:rsidRPr="00981FE7">
        <w:t>však musí v každom prípade vy</w:t>
      </w:r>
      <w:r w:rsidR="00BC1454">
        <w:t>hotoviť výstup</w:t>
      </w:r>
      <w:r w:rsidR="00BC1454" w:rsidRPr="00981FE7">
        <w:t xml:space="preserve"> z tejto administratívnej finančnej kontroly s aktuálnym dátumom, pričom výstupom bude návrh správy z kontroly/správa z</w:t>
      </w:r>
      <w:r w:rsidR="00BC1454">
        <w:t> </w:t>
      </w:r>
      <w:r w:rsidR="00BC1454" w:rsidRPr="00981FE7">
        <w:t>kontroly</w:t>
      </w:r>
      <w:r w:rsidR="00BC1454">
        <w:t xml:space="preserve"> alebo záznam, ak bola administratívna finančná kontrola zastavená z dôvodov hodných osobitného zreteľa</w:t>
      </w:r>
      <w:r w:rsidR="00BC1454" w:rsidRPr="00981FE7">
        <w:t>.</w:t>
      </w:r>
    </w:p>
    <w:p w14:paraId="7E687725" w14:textId="746BAE4B" w:rsidR="00963E0D" w:rsidRPr="00A24AD0" w:rsidRDefault="00525654" w:rsidP="00AD07E2">
      <w:pPr>
        <w:pStyle w:val="Odsekzoznamu"/>
        <w:numPr>
          <w:ilvl w:val="0"/>
          <w:numId w:val="129"/>
        </w:numPr>
        <w:spacing w:before="120" w:after="120" w:line="288" w:lineRule="auto"/>
        <w:jc w:val="both"/>
        <w:rPr>
          <w:rFonts w:cs="Arial"/>
          <w:szCs w:val="19"/>
        </w:rPr>
      </w:pPr>
      <w:r w:rsidRPr="00B72499">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B41557">
        <w:rPr>
          <w:rFonts w:cs="Arial"/>
          <w:szCs w:val="19"/>
        </w:rPr>
        <w:t xml:space="preserve"> výstupu, ktorý môže mať formu</w:t>
      </w:r>
      <w:r w:rsidRPr="00B41557">
        <w:rPr>
          <w:rFonts w:cs="Arial"/>
          <w:szCs w:val="19"/>
        </w:rPr>
        <w:t xml:space="preserve"> správy z</w:t>
      </w:r>
      <w:r w:rsidR="00D11BA9" w:rsidRPr="00B41557">
        <w:rPr>
          <w:rFonts w:cs="Arial"/>
          <w:szCs w:val="19"/>
        </w:rPr>
        <w:t> </w:t>
      </w:r>
      <w:r w:rsidRPr="00B41557">
        <w:rPr>
          <w:rFonts w:cs="Arial"/>
          <w:szCs w:val="19"/>
        </w:rPr>
        <w:t>kontroly</w:t>
      </w:r>
      <w:r w:rsidR="00D11BA9" w:rsidRPr="00B41557">
        <w:rPr>
          <w:rFonts w:cs="Arial"/>
          <w:szCs w:val="19"/>
        </w:rPr>
        <w:t xml:space="preserve"> (nejde o správu z kontroly podľa zákona o finančnej kontrole)</w:t>
      </w:r>
      <w:r w:rsidRPr="00B41557">
        <w:rPr>
          <w:rFonts w:cs="Arial"/>
          <w:szCs w:val="19"/>
        </w:rPr>
        <w:t>. Podmienkou na predloženie návrhu Zmluvy o NFP úspešnému žiadateľovi by bolo tiež predloženie údajov potrebných na vypracovanie návrhu zmluvy o NFP v lehote určenej riadiacim orgánom. Pre tento typ kontroly sa primerane pou</w:t>
      </w:r>
      <w:r w:rsidRPr="0062573B">
        <w:rPr>
          <w:rFonts w:cs="Arial"/>
          <w:szCs w:val="19"/>
        </w:rPr>
        <w:t xml:space="preserve">žijú ustanovenia kapitoly 2.5.6. písm. b) o druhej ex ante kontrole a kapitoly 2.5.6. písm. c) o štandardnej ex post kontrole, ak ods. 2 neurčuje inak. </w:t>
      </w:r>
      <w:r w:rsidR="00D11BA9" w:rsidRPr="00B65522">
        <w:rPr>
          <w:rFonts w:cs="Arial"/>
          <w:szCs w:val="19"/>
        </w:rPr>
        <w:t>Po podpise zmluvy o NFP poskytovateľ vykoná administratívnu finančnú kontrolu VO podľa § 8 zákona o finančnej kontrole s ohľadom na fázu, v akej sa p</w:t>
      </w:r>
      <w:r w:rsidR="00D11BA9" w:rsidRPr="00CE0F2A">
        <w:rPr>
          <w:rFonts w:cs="Arial"/>
          <w:szCs w:val="19"/>
        </w:rPr>
        <w:t>redmetné VO nachádza.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ex-post kontrolu. V rámci výkonu kontroly VO môže poskytovateľ zohľadniť závery z predchádzajúcej kontroly vykonanej pred podpisom zmluvy o NFP.</w:t>
      </w:r>
      <w:r w:rsidR="00630DFE">
        <w:rPr>
          <w:rFonts w:cs="Arial"/>
          <w:szCs w:val="19"/>
        </w:rPr>
        <w:t xml:space="preserve"> </w:t>
      </w:r>
      <w:r w:rsidR="00630DFE" w:rsidRPr="00630DFE">
        <w:rPr>
          <w:rFonts w:cs="Arial"/>
          <w:szCs w:val="19"/>
        </w:rPr>
        <w:t>Poskytovateľ však musí v každom prípade vyhotoviť výstup z tejto administratívnej finančnej kontroly s aktuálnym dátumom, pričom výstupom bude návrh správy z kontroly/správa z kontroly alebo záznam, ak bola administratívna finančná kontrola zastavená z dôvodov hodných osobitného zreteľa.</w:t>
      </w:r>
    </w:p>
    <w:p w14:paraId="08AFB650" w14:textId="42C4B321" w:rsidR="00963E0D" w:rsidRPr="00B65522" w:rsidRDefault="00525654" w:rsidP="00AD07E2">
      <w:pPr>
        <w:pStyle w:val="Odsekzoznamu"/>
        <w:numPr>
          <w:ilvl w:val="0"/>
          <w:numId w:val="129"/>
        </w:numPr>
        <w:spacing w:before="120" w:after="120" w:line="288" w:lineRule="auto"/>
        <w:jc w:val="both"/>
        <w:rPr>
          <w:rFonts w:cs="Arial"/>
          <w:szCs w:val="19"/>
        </w:rPr>
      </w:pPr>
      <w:r w:rsidRPr="00A24AD0">
        <w:rPr>
          <w:rFonts w:cs="Arial"/>
          <w:szCs w:val="19"/>
        </w:rPr>
        <w:t>V prípadoch uvedených v</w:t>
      </w:r>
      <w:r w:rsidR="008C41FE" w:rsidRPr="00F85AF8">
        <w:rPr>
          <w:rFonts w:cs="Arial"/>
          <w:szCs w:val="19"/>
        </w:rPr>
        <w:t xml:space="preserve"> </w:t>
      </w:r>
      <w:hyperlink w:anchor="kapitola_33727_ods_1" w:history="1">
        <w:r w:rsidR="008C41FE" w:rsidRPr="00B72499">
          <w:rPr>
            <w:rStyle w:val="Hypertextovprepojenie"/>
            <w:rFonts w:cs="Arial"/>
            <w:szCs w:val="19"/>
          </w:rPr>
          <w:t>ods. 1 a ods. 2</w:t>
        </w:r>
      </w:hyperlink>
      <w:r w:rsidR="00963E0D" w:rsidRPr="00B72499">
        <w:rPr>
          <w:rFonts w:cs="Arial"/>
          <w:szCs w:val="19"/>
        </w:rPr>
        <w:t xml:space="preserve"> poskytovateľ definuje podmienku poskytnutia príspevku výlučne na VO, ktorých hodnota v zmysle výsledku VO predstavuje minimálne 30 % z celkovej požadovanej hodnoty NFP. Pri VO, ktoré nebudú dosahovať </w:t>
      </w:r>
      <w:r w:rsidR="00963E0D" w:rsidRPr="00B41557">
        <w:rPr>
          <w:rFonts w:cs="Arial"/>
          <w:szCs w:val="19"/>
        </w:rPr>
        <w:t xml:space="preserve">túto hodnotu, nie je žiadateľ povinný mať </w:t>
      </w:r>
      <w:r w:rsidRPr="00B41557">
        <w:rPr>
          <w:rFonts w:cs="Arial"/>
          <w:szCs w:val="19"/>
        </w:rPr>
        <w:t>ukončené VO alebo VO pred podpisom zmluvy s úspešným uchádzačom</w:t>
      </w:r>
      <w:r w:rsidR="00963E0D" w:rsidRPr="00B41557">
        <w:rPr>
          <w:rFonts w:cs="Arial"/>
          <w:szCs w:val="19"/>
        </w:rPr>
        <w:t xml:space="preserve"> už v čase predkladania NP a pri týchto VO bude vykonaná kontrola až po podpise </w:t>
      </w:r>
      <w:r w:rsidR="006A58DC" w:rsidRPr="00B41557">
        <w:rPr>
          <w:rFonts w:cs="Arial"/>
          <w:szCs w:val="19"/>
        </w:rPr>
        <w:t>z</w:t>
      </w:r>
      <w:r w:rsidR="00963E0D" w:rsidRPr="00B41557">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w:t>
      </w:r>
      <w:r w:rsidR="00963E0D" w:rsidRPr="00B41557">
        <w:rPr>
          <w:rFonts w:cs="Arial"/>
          <w:szCs w:val="19"/>
        </w:rPr>
        <w:lastRenderedPageBreak/>
        <w:t>apl</w:t>
      </w:r>
      <w:r w:rsidR="00963E0D" w:rsidRPr="0062573B">
        <w:rPr>
          <w:rFonts w:cs="Arial"/>
          <w:szCs w:val="19"/>
        </w:rPr>
        <w:t xml:space="preserve">ikuje poskytovateľ analogicky v zmysle postupov uvedených v jednotlivých písmenách a) až g) kapitoly 2.5.6  Typy </w:t>
      </w:r>
      <w:r w:rsidR="00E911B7" w:rsidRPr="00B65522">
        <w:rPr>
          <w:rFonts w:cs="Arial"/>
          <w:szCs w:val="19"/>
        </w:rPr>
        <w:t xml:space="preserve">finančnej </w:t>
      </w:r>
      <w:r w:rsidR="00963E0D" w:rsidRPr="00B65522">
        <w:rPr>
          <w:rFonts w:cs="Arial"/>
          <w:szCs w:val="19"/>
        </w:rPr>
        <w:t>kontroly VO.</w:t>
      </w:r>
    </w:p>
    <w:p w14:paraId="57F1D5E1" w14:textId="1031C529" w:rsidR="00963E0D" w:rsidRPr="00A24AD0" w:rsidRDefault="00963E0D" w:rsidP="00AD07E2">
      <w:pPr>
        <w:pStyle w:val="Odsekzoznamu"/>
        <w:numPr>
          <w:ilvl w:val="0"/>
          <w:numId w:val="129"/>
        </w:numPr>
        <w:spacing w:before="120" w:after="120" w:line="288" w:lineRule="auto"/>
        <w:jc w:val="both"/>
        <w:rPr>
          <w:rFonts w:cs="Arial"/>
          <w:szCs w:val="19"/>
        </w:rPr>
      </w:pPr>
      <w:r w:rsidRPr="00CE0F2A">
        <w:rPr>
          <w:rFonts w:cs="Arial"/>
          <w:szCs w:val="19"/>
        </w:rPr>
        <w:t xml:space="preserve">Predmetom </w:t>
      </w:r>
      <w:r w:rsidRPr="00A24AD0">
        <w:rPr>
          <w:rFonts w:cs="Arial"/>
          <w:szCs w:val="19"/>
        </w:rPr>
        <w:t xml:space="preserve">overenia podmienky poskytnutia príspevku týkajúcej sa VO musí byť aj kontrola vecného súladu predmetu obstarávania, návrhu zmluvných podmienok a iných údajov s predloženým projektom. </w:t>
      </w:r>
    </w:p>
    <w:p w14:paraId="3FD27BB4" w14:textId="7C68FDB6" w:rsidR="00525654" w:rsidRPr="00B41557" w:rsidRDefault="00525654" w:rsidP="00AD07E2">
      <w:pPr>
        <w:pStyle w:val="Odsekzoznamu"/>
        <w:numPr>
          <w:ilvl w:val="0"/>
          <w:numId w:val="129"/>
        </w:numPr>
        <w:spacing w:before="120" w:after="120" w:line="288" w:lineRule="auto"/>
        <w:jc w:val="both"/>
        <w:rPr>
          <w:rFonts w:cs="Arial"/>
          <w:szCs w:val="19"/>
        </w:rPr>
      </w:pPr>
      <w:r w:rsidRPr="00F85AF8">
        <w:rPr>
          <w:rFonts w:cs="Arial"/>
          <w:szCs w:val="19"/>
        </w:rPr>
        <w:t xml:space="preserve">Žiadateľ predkladá v rámci konania o ŽoNFP verejné obstarávanie vo fáze po podpise zmluvy s úspešným uchádzačom </w:t>
      </w:r>
      <w:r w:rsidRPr="004019DE">
        <w:rPr>
          <w:rFonts w:cs="Arial"/>
          <w:b/>
          <w:szCs w:val="19"/>
        </w:rPr>
        <w:t>po nadobudnutí  platnosti tejto zmluvy</w:t>
      </w:r>
      <w:r w:rsidRPr="00891160">
        <w:rPr>
          <w:rFonts w:cs="Arial"/>
          <w:szCs w:val="19"/>
        </w:rPr>
        <w:t>, vrátane všetkých dodatkov k tejto zmluve, resp. vo fáze pred podpisom zmluvy s úspešným uchádzačom po vyhodnotení ponúk a ukončení všetkých revíznych postupov, a to ako súčasť povinných príloh ŽoNFP.</w:t>
      </w:r>
      <w:r w:rsidR="00B41557" w:rsidRPr="00B41557">
        <w:t xml:space="preserve"> </w:t>
      </w:r>
      <w:r w:rsidR="00B41557">
        <w:t>Žiadateľ je zároveň v prípade nadlimitných a podlimitných zákaziek verejného obstarávania povinný sprístupniť elektronickú podobu kompletnej dokumentácie pre účely výkonu kontroly/finančnej kontroly poskytovateľom, a to zriadením prístupu do elektronického prostriedku použitého na elektronickú komunikáciu (ak relevantné). Súčasťou elektronickej podoby dokumentácie sú aj auditné záznamy o všetkých úkonoch vykonaných v použitom elektronickom prostriedku.</w:t>
      </w:r>
    </w:p>
    <w:p w14:paraId="6A162282" w14:textId="0130B059" w:rsidR="00963E0D" w:rsidRPr="00A24AD0" w:rsidRDefault="00963E0D" w:rsidP="00AD07E2">
      <w:pPr>
        <w:pStyle w:val="Odsekzoznamu"/>
        <w:numPr>
          <w:ilvl w:val="0"/>
          <w:numId w:val="129"/>
        </w:numPr>
        <w:spacing w:before="120" w:after="120" w:line="288" w:lineRule="auto"/>
        <w:jc w:val="both"/>
        <w:rPr>
          <w:rFonts w:cs="Arial"/>
          <w:szCs w:val="19"/>
        </w:rPr>
      </w:pPr>
      <w:r w:rsidRPr="00B41557">
        <w:rPr>
          <w:rFonts w:cs="Arial"/>
          <w:szCs w:val="19"/>
        </w:rPr>
        <w:t>Závery kontroly prenesie poskytovateľ do výsledku posúdenia ŽoNFP</w:t>
      </w:r>
      <w:r w:rsidR="00525654" w:rsidRPr="00B41557">
        <w:rPr>
          <w:rFonts w:cs="Arial"/>
          <w:szCs w:val="19"/>
        </w:rPr>
        <w:t>, resp. NP, ak je kontrola VO vykonaná v rámci schvaľovacieho procesu žiadosti o NFP</w:t>
      </w:r>
      <w:r w:rsidRPr="00B41557">
        <w:rPr>
          <w:rFonts w:cs="Arial"/>
          <w:szCs w:val="19"/>
        </w:rPr>
        <w:t>. Výstupom kontroly VO nie je v tomto prípade správa z kontroly, ale rozhodnutie o schválení alebo neschválení ŽoNFP</w:t>
      </w:r>
      <w:r w:rsidR="00525654" w:rsidRPr="0062573B">
        <w:rPr>
          <w:rFonts w:cs="Arial"/>
          <w:szCs w:val="19"/>
        </w:rPr>
        <w:t xml:space="preserve">, resp. NP. V prípade uplatnenia postupu podľa ods. 2 </w:t>
      </w:r>
      <w:r w:rsidR="00D11BA9" w:rsidRPr="00B65522">
        <w:rPr>
          <w:rFonts w:cs="Arial"/>
          <w:szCs w:val="19"/>
        </w:rPr>
        <w:t xml:space="preserve">môže byť </w:t>
      </w:r>
      <w:r w:rsidR="00525654" w:rsidRPr="00B65522">
        <w:rPr>
          <w:rFonts w:cs="Arial"/>
          <w:szCs w:val="19"/>
        </w:rPr>
        <w:t>výstupom z kontroly VO návrh správy z kontroly VO/správa z kontroly VO</w:t>
      </w:r>
      <w:r w:rsidR="00D11BA9" w:rsidRPr="00CE0F2A">
        <w:rPr>
          <w:rFonts w:cs="Arial"/>
          <w:szCs w:val="19"/>
        </w:rPr>
        <w:t>, ale výstup z takejto kontroly nie je návrhom správy/správou z kontroly podľa zákona o finančnej kontrole</w:t>
      </w:r>
      <w:r w:rsidRPr="00A24AD0">
        <w:rPr>
          <w:rFonts w:cs="Arial"/>
          <w:szCs w:val="19"/>
        </w:rPr>
        <w:t xml:space="preserve">. </w:t>
      </w:r>
    </w:p>
    <w:p w14:paraId="6E36C83D" w14:textId="232EB105" w:rsidR="00963E0D" w:rsidRPr="00891160" w:rsidRDefault="00963E0D" w:rsidP="00AD07E2">
      <w:pPr>
        <w:pStyle w:val="Odsekzoznamu"/>
        <w:numPr>
          <w:ilvl w:val="0"/>
          <w:numId w:val="129"/>
        </w:numPr>
        <w:spacing w:before="120" w:after="120" w:line="288" w:lineRule="auto"/>
        <w:jc w:val="both"/>
        <w:rPr>
          <w:rFonts w:cs="Arial"/>
          <w:szCs w:val="19"/>
        </w:rPr>
      </w:pPr>
      <w:r w:rsidRPr="00A24AD0">
        <w:rPr>
          <w:rFonts w:cs="Arial"/>
          <w:szCs w:val="19"/>
        </w:rPr>
        <w:t>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w:t>
      </w:r>
      <w:r w:rsidRPr="00F85AF8">
        <w:rPr>
          <w:rFonts w:cs="Arial"/>
          <w:szCs w:val="19"/>
        </w:rPr>
        <w:t xml:space="preserve"> neboli predmetom kontroly v rámci schvaľovacieho procesu ŽoNFP, resp. NP, podliehajú kontrole v zmysle postu</w:t>
      </w:r>
      <w:r w:rsidRPr="004019DE">
        <w:rPr>
          <w:rFonts w:cs="Arial"/>
          <w:szCs w:val="19"/>
        </w:rPr>
        <w:t xml:space="preserve">pov uvedených v kapitole 2.5.6  Typy </w:t>
      </w:r>
      <w:r w:rsidR="00E911B7" w:rsidRPr="00891160">
        <w:rPr>
          <w:rFonts w:cs="Arial"/>
          <w:szCs w:val="19"/>
        </w:rPr>
        <w:t xml:space="preserve">finančnej </w:t>
      </w:r>
      <w:r w:rsidRPr="00891160">
        <w:rPr>
          <w:rFonts w:cs="Arial"/>
          <w:szCs w:val="19"/>
        </w:rPr>
        <w:t>kontroly VO – častiach e) a f) týkajúcich sa kontroly dodatkov.</w:t>
      </w:r>
    </w:p>
    <w:p w14:paraId="2532B89E" w14:textId="5050D5C7" w:rsidR="00FB16C6" w:rsidRDefault="00525654" w:rsidP="00AD07E2">
      <w:pPr>
        <w:pStyle w:val="Odsekzoznamu"/>
        <w:numPr>
          <w:ilvl w:val="0"/>
          <w:numId w:val="129"/>
        </w:numPr>
        <w:spacing w:before="120" w:after="120" w:line="288" w:lineRule="auto"/>
        <w:jc w:val="both"/>
        <w:rPr>
          <w:rFonts w:cs="Arial"/>
          <w:szCs w:val="19"/>
        </w:rPr>
      </w:pPr>
      <w:r w:rsidRPr="00891160">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891160">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sidRPr="00891160">
        <w:rPr>
          <w:rFonts w:cs="Arial"/>
          <w:szCs w:val="19"/>
        </w:rPr>
        <w:t xml:space="preserve"> 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07DD47F3" w14:textId="43C69454" w:rsidR="00B41557" w:rsidRPr="00B41557" w:rsidRDefault="00B41557" w:rsidP="00AD07E2">
      <w:pPr>
        <w:pStyle w:val="Odsekzoznamu"/>
        <w:numPr>
          <w:ilvl w:val="0"/>
          <w:numId w:val="129"/>
        </w:numPr>
        <w:jc w:val="both"/>
        <w:rPr>
          <w:rFonts w:cs="Arial"/>
          <w:szCs w:val="19"/>
        </w:rPr>
      </w:pPr>
      <w:r w:rsidRPr="00B41557">
        <w:rPr>
          <w:rFonts w:cs="Arial"/>
          <w:szCs w:val="19"/>
        </w:rPr>
        <w:t>Poskytovateľ upozorňuje, že podmienky poskytnutia príspevku z hľadiska vyhlásenia alebo realizácie VO sú pre žiadateľov zadefinované špecificky v rámci výzvy na predloženie ŽoNFP, resp. písomného vyzvania na predloženie projektu. Proces prípravy, realizácie a ďalšej kontroly VO sa odvíja od nastavených podmienok poskytnutia príspevku (napr. podmienka mať už zrealizované VO, vyhlásené VO na jednotlivé aktivity – riadenie projektu, stavebné práce, stavebný a iný dozor a pod.). Poskytovateľ postupuje pri výkone kontroly VO v zmysle pos</w:t>
      </w:r>
      <w:r>
        <w:rPr>
          <w:rFonts w:cs="Arial"/>
          <w:szCs w:val="19"/>
        </w:rPr>
        <w:t>tupov uvedených v kapitole 2.5.6</w:t>
      </w:r>
      <w:r w:rsidRPr="00B41557">
        <w:rPr>
          <w:rFonts w:cs="Arial"/>
          <w:szCs w:val="19"/>
        </w:rPr>
        <w:t xml:space="preserve">  Typy finančnej kontroly VO.</w:t>
      </w:r>
    </w:p>
    <w:p w14:paraId="5DB4DE1F" w14:textId="77777777" w:rsidR="00B41557" w:rsidRPr="00B41557" w:rsidRDefault="00B41557" w:rsidP="00AD07E2">
      <w:pPr>
        <w:pStyle w:val="Odsekzoznamu"/>
        <w:spacing w:before="120" w:after="120" w:line="288" w:lineRule="auto"/>
        <w:jc w:val="both"/>
        <w:rPr>
          <w:rFonts w:cs="Arial"/>
          <w:szCs w:val="19"/>
        </w:rPr>
      </w:pP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AD07E2" w:rsidRDefault="007D11DA" w:rsidP="00963E0D">
      <w:pPr>
        <w:spacing w:before="120" w:after="120" w:line="288" w:lineRule="auto"/>
        <w:jc w:val="both"/>
        <w:rPr>
          <w:rFonts w:cs="Arial"/>
          <w:b/>
          <w:szCs w:val="19"/>
          <w:highlight w:val="yellow"/>
        </w:rPr>
      </w:pPr>
      <w:r w:rsidRPr="00AD07E2">
        <w:rPr>
          <w:rFonts w:cs="Arial"/>
          <w:b/>
          <w:szCs w:val="19"/>
          <w:highlight w:val="yellow"/>
        </w:rPr>
        <w:t>j</w:t>
      </w:r>
      <w:r w:rsidR="00963E0D" w:rsidRPr="00AD07E2">
        <w:rPr>
          <w:rFonts w:cs="Arial"/>
          <w:b/>
          <w:szCs w:val="19"/>
          <w:highlight w:val="yellow"/>
        </w:rPr>
        <w:t>) Kontrola verejného obstarávania národných projektov, veľkých projektov</w:t>
      </w:r>
      <w:r w:rsidR="007C13BB" w:rsidRPr="00AD07E2">
        <w:rPr>
          <w:rFonts w:cs="Arial"/>
          <w:b/>
          <w:szCs w:val="19"/>
          <w:highlight w:val="yellow"/>
        </w:rPr>
        <w:t>, ktoré sú súčasťou zoznamu projektov a kontrola projektov technickej pomoci, pred podpisom zmluvy o NFP</w:t>
      </w:r>
    </w:p>
    <w:p w14:paraId="0B095B13" w14:textId="23CE1FB1" w:rsidR="009875A5" w:rsidRPr="00AD07E2" w:rsidRDefault="00963E0D" w:rsidP="00963E0D">
      <w:pPr>
        <w:spacing w:before="120" w:after="120" w:line="288" w:lineRule="auto"/>
        <w:jc w:val="both"/>
        <w:rPr>
          <w:rFonts w:cs="Arial"/>
          <w:szCs w:val="19"/>
          <w:highlight w:val="yellow"/>
        </w:rPr>
      </w:pPr>
      <w:r w:rsidRPr="00AD07E2">
        <w:rPr>
          <w:rFonts w:cs="Arial"/>
          <w:szCs w:val="19"/>
          <w:highlight w:val="yellow"/>
        </w:rPr>
        <w:t xml:space="preserve">Poskytovateľ </w:t>
      </w:r>
      <w:r w:rsidR="007C13BB" w:rsidRPr="00AD07E2">
        <w:rPr>
          <w:rFonts w:cs="Arial"/>
          <w:szCs w:val="19"/>
          <w:highlight w:val="yellow"/>
        </w:rPr>
        <w:t xml:space="preserve">môže </w:t>
      </w:r>
      <w:r w:rsidRPr="00AD07E2">
        <w:rPr>
          <w:rFonts w:cs="Arial"/>
          <w:szCs w:val="19"/>
          <w:highlight w:val="yellow"/>
        </w:rPr>
        <w:t>vykonáva</w:t>
      </w:r>
      <w:r w:rsidR="007C13BB" w:rsidRPr="00AD07E2">
        <w:rPr>
          <w:rFonts w:cs="Arial"/>
          <w:szCs w:val="19"/>
          <w:highlight w:val="yellow"/>
        </w:rPr>
        <w:t>ť</w:t>
      </w:r>
      <w:r w:rsidRPr="00AD07E2">
        <w:rPr>
          <w:rFonts w:cs="Arial"/>
          <w:szCs w:val="19"/>
          <w:highlight w:val="yellow"/>
        </w:rPr>
        <w:t xml:space="preserve"> kontrolu VO v rámci národných, veľkých projektov, ktoré sú súčasťou zoznamu projektov</w:t>
      </w:r>
      <w:r w:rsidR="009875A5" w:rsidRPr="00AD07E2">
        <w:rPr>
          <w:rFonts w:cs="Arial"/>
          <w:szCs w:val="19"/>
          <w:highlight w:val="yellow"/>
        </w:rPr>
        <w:t xml:space="preserve"> a projektov technickej pomoci</w:t>
      </w:r>
      <w:r w:rsidRPr="00AD07E2">
        <w:rPr>
          <w:rFonts w:cs="Arial"/>
          <w:szCs w:val="19"/>
          <w:highlight w:val="yellow"/>
        </w:rPr>
        <w:t xml:space="preserve"> ako prvú ex</w:t>
      </w:r>
      <w:r w:rsidR="00B1693B" w:rsidRPr="00AD07E2">
        <w:rPr>
          <w:rFonts w:cs="Arial"/>
          <w:szCs w:val="19"/>
          <w:highlight w:val="yellow"/>
        </w:rPr>
        <w:t xml:space="preserve"> </w:t>
      </w:r>
      <w:r w:rsidRPr="00AD07E2">
        <w:rPr>
          <w:rFonts w:cs="Arial"/>
          <w:szCs w:val="19"/>
          <w:highlight w:val="yellow"/>
        </w:rPr>
        <w:t>ante kontrolu, druhú ex</w:t>
      </w:r>
      <w:r w:rsidR="00B1693B" w:rsidRPr="00AD07E2">
        <w:rPr>
          <w:rFonts w:cs="Arial"/>
          <w:szCs w:val="19"/>
          <w:highlight w:val="yellow"/>
        </w:rPr>
        <w:t xml:space="preserve"> </w:t>
      </w:r>
      <w:r w:rsidRPr="00AD07E2">
        <w:rPr>
          <w:rFonts w:cs="Arial"/>
          <w:szCs w:val="19"/>
          <w:highlight w:val="yellow"/>
        </w:rPr>
        <w:t>ante kontrolu a následnú ex</w:t>
      </w:r>
      <w:r w:rsidR="00863220" w:rsidRPr="00AD07E2">
        <w:rPr>
          <w:rFonts w:cs="Arial"/>
          <w:szCs w:val="19"/>
          <w:highlight w:val="yellow"/>
        </w:rPr>
        <w:t xml:space="preserve"> </w:t>
      </w:r>
      <w:r w:rsidRPr="00AD07E2">
        <w:rPr>
          <w:rFonts w:cs="Arial"/>
          <w:szCs w:val="19"/>
          <w:highlight w:val="yellow"/>
        </w:rPr>
        <w:t>post kontrolu, prípadne podľa okolností aj ako štandardnú ex</w:t>
      </w:r>
      <w:r w:rsidR="00DC7489" w:rsidRPr="00AD07E2">
        <w:rPr>
          <w:rFonts w:cs="Arial"/>
          <w:szCs w:val="19"/>
          <w:highlight w:val="yellow"/>
        </w:rPr>
        <w:t xml:space="preserve"> </w:t>
      </w:r>
      <w:r w:rsidRPr="00AD07E2">
        <w:rPr>
          <w:rFonts w:cs="Arial"/>
          <w:szCs w:val="19"/>
          <w:highlight w:val="yellow"/>
        </w:rPr>
        <w:t xml:space="preserve">post kontrolu. </w:t>
      </w:r>
    </w:p>
    <w:p w14:paraId="37BED307" w14:textId="20FF6FC2" w:rsidR="009875A5" w:rsidRPr="00AD07E2" w:rsidRDefault="009875A5" w:rsidP="00963E0D">
      <w:pPr>
        <w:spacing w:before="120" w:after="120" w:line="288" w:lineRule="auto"/>
        <w:jc w:val="both"/>
        <w:rPr>
          <w:rFonts w:cs="Arial"/>
          <w:szCs w:val="19"/>
          <w:highlight w:val="yellow"/>
        </w:rPr>
      </w:pPr>
      <w:r w:rsidRPr="00AD07E2">
        <w:rPr>
          <w:rFonts w:cs="Arial"/>
          <w:szCs w:val="19"/>
          <w:highlight w:val="yellow"/>
        </w:rPr>
        <w:lastRenderedPageBreak/>
        <w:t xml:space="preserve">V tejto súvislosti dávame prijímateľovi do pozornosti usmernenie poskytovateľa k príprave individuálneho projektu, ktoré je zverejnené na webovom sídle </w:t>
      </w:r>
      <w:hyperlink r:id="rId20" w:history="1">
        <w:r w:rsidR="005C056B" w:rsidRPr="00AD07E2">
          <w:rPr>
            <w:rStyle w:val="Hypertextovprepojenie"/>
            <w:rFonts w:cs="Arial"/>
            <w:szCs w:val="19"/>
            <w:highlight w:val="yellow"/>
          </w:rPr>
          <w:t>http://www.minv.sk/?usmernenia-riadiaceho-organu</w:t>
        </w:r>
      </w:hyperlink>
      <w:r w:rsidR="00DF5D23" w:rsidRPr="00AD07E2">
        <w:rPr>
          <w:rStyle w:val="Hypertextovprepojenie"/>
          <w:rFonts w:cs="Arial"/>
          <w:color w:val="auto"/>
          <w:szCs w:val="19"/>
          <w:highlight w:val="yellow"/>
          <w:u w:val="none"/>
        </w:rPr>
        <w:t>, resp.</w:t>
      </w:r>
      <w:r w:rsidR="005B7659" w:rsidRPr="00AD07E2">
        <w:rPr>
          <w:rStyle w:val="Hypertextovprepojenie"/>
          <w:rFonts w:cs="Arial"/>
          <w:color w:val="auto"/>
          <w:szCs w:val="19"/>
          <w:highlight w:val="yellow"/>
        </w:rPr>
        <w:t xml:space="preserve"> </w:t>
      </w:r>
      <w:r w:rsidR="005B7659" w:rsidRPr="00AD07E2">
        <w:rPr>
          <w:rStyle w:val="Hypertextovprepojenie"/>
          <w:rFonts w:cs="Arial"/>
          <w:szCs w:val="19"/>
          <w:highlight w:val="yellow"/>
        </w:rPr>
        <w:t>http://www.reformuj.sk/dokument/usmernenia-riadiaceho-organu/</w:t>
      </w:r>
      <w:r w:rsidRPr="00AD07E2">
        <w:rPr>
          <w:rFonts w:cs="Arial"/>
          <w:szCs w:val="19"/>
          <w:highlight w:val="yellow"/>
        </w:rPr>
        <w:t>.</w:t>
      </w:r>
    </w:p>
    <w:p w14:paraId="4E48F185" w14:textId="7A04A0F6" w:rsidR="005C056B" w:rsidRPr="00AD07E2" w:rsidRDefault="00D11BA9" w:rsidP="00963E0D">
      <w:pPr>
        <w:spacing w:before="120" w:after="120" w:line="288" w:lineRule="auto"/>
        <w:jc w:val="both"/>
        <w:rPr>
          <w:rFonts w:cs="Arial"/>
          <w:szCs w:val="19"/>
          <w:highlight w:val="yellow"/>
        </w:rPr>
      </w:pPr>
      <w:r w:rsidRPr="00AD07E2">
        <w:rPr>
          <w:rFonts w:cs="Arial"/>
          <w:szCs w:val="19"/>
          <w:highlight w:val="yellow"/>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sidRPr="00AD07E2">
        <w:rPr>
          <w:rFonts w:cs="Arial"/>
          <w:szCs w:val="19"/>
          <w:highlight w:val="yellow"/>
        </w:rPr>
        <w:t>ej</w:t>
      </w:r>
      <w:r w:rsidRPr="00AD07E2">
        <w:rPr>
          <w:rFonts w:cs="Arial"/>
          <w:szCs w:val="19"/>
          <w:highlight w:val="yellow"/>
        </w:rPr>
        <w:t xml:space="preserve"> sa predmetné VO nachádza. V rámci výkonu administratívnej finančnej kontroly môže poskytovateľ zohľadniť závery z predchádzajúcej kontroly vykonanej pred podpisom zmluvy o NFP.</w:t>
      </w:r>
      <w:r w:rsidR="005C056B" w:rsidRPr="00AD07E2">
        <w:rPr>
          <w:rFonts w:cs="Arial"/>
          <w:szCs w:val="19"/>
          <w:highlight w:val="yellow"/>
        </w:rPr>
        <w:t xml:space="preserve"> </w:t>
      </w:r>
    </w:p>
    <w:p w14:paraId="6D1D89A2" w14:textId="381084EB" w:rsidR="00963E0D" w:rsidRPr="00963E0D" w:rsidRDefault="00963E0D" w:rsidP="00963E0D">
      <w:pPr>
        <w:spacing w:before="120" w:after="120" w:line="288" w:lineRule="auto"/>
        <w:jc w:val="both"/>
        <w:rPr>
          <w:rFonts w:cs="Arial"/>
          <w:szCs w:val="19"/>
        </w:rPr>
      </w:pPr>
      <w:r w:rsidRPr="00AD07E2">
        <w:rPr>
          <w:rFonts w:cs="Arial"/>
          <w:szCs w:val="19"/>
          <w:highlight w:val="yellow"/>
        </w:rPr>
        <w:t xml:space="preserve">Postupy tejto kontroly aplikuje poskytovateľ analogicky v zmysle postupov uvedených v jednotlivých písmenách a) až h) kapitoly 2.5.6  Typy </w:t>
      </w:r>
      <w:r w:rsidR="00E911B7" w:rsidRPr="00AD07E2">
        <w:rPr>
          <w:rFonts w:cs="Arial"/>
          <w:szCs w:val="19"/>
          <w:highlight w:val="yellow"/>
        </w:rPr>
        <w:t>finančnej</w:t>
      </w:r>
      <w:r w:rsidRPr="00AD07E2">
        <w:rPr>
          <w:rFonts w:cs="Arial"/>
          <w:szCs w:val="19"/>
          <w:highlight w:val="yellow"/>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327" w:name="_Toc440372884"/>
      <w:bookmarkStart w:id="328" w:name="_Toc4576203"/>
      <w:r w:rsidRPr="0073389C">
        <w:rPr>
          <w:lang w:val="sk-SK"/>
        </w:rPr>
        <w:t>Finančné opravy</w:t>
      </w:r>
      <w:bookmarkEnd w:id="327"/>
      <w:bookmarkEnd w:id="328"/>
    </w:p>
    <w:p w14:paraId="23F5118A" w14:textId="3ADAF371"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 xml:space="preserve">P, v Systéme riadenia EŠIF a v </w:t>
      </w:r>
      <w:r w:rsidR="005B1477">
        <w:rPr>
          <w:rFonts w:cs="Arial"/>
          <w:szCs w:val="19"/>
        </w:rPr>
        <w:t>m</w:t>
      </w:r>
      <w:r w:rsidRPr="00AE218A">
        <w:rPr>
          <w:rFonts w:cs="Arial"/>
          <w:szCs w:val="19"/>
        </w:rPr>
        <w:t>etodickom pokyne CKO č. 5.</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1E9FEC13"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7CBA04F2"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w:t>
      </w:r>
      <w:r w:rsidR="005B1477">
        <w:rPr>
          <w:rFonts w:cs="Arial"/>
          <w:szCs w:val="19"/>
        </w:rPr>
        <w:t xml:space="preserve"> </w:t>
      </w:r>
      <w:r>
        <w:rPr>
          <w:rFonts w:cs="Arial"/>
          <w:szCs w:val="19"/>
        </w:rPr>
        <w:t>ante kontrola,</w:t>
      </w:r>
    </w:p>
    <w:p w14:paraId="542E29E2" w14:textId="075CC263"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w:t>
      </w:r>
      <w:r w:rsidR="005B1477">
        <w:rPr>
          <w:rFonts w:cs="Arial"/>
          <w:szCs w:val="19"/>
        </w:rPr>
        <w:t xml:space="preserve"> </w:t>
      </w:r>
      <w:r w:rsidRPr="00064DDF">
        <w:rPr>
          <w:rFonts w:cs="Arial"/>
          <w:szCs w:val="19"/>
        </w:rPr>
        <w:t>post kontrola,</w:t>
      </w:r>
    </w:p>
    <w:p w14:paraId="2CEFFC49" w14:textId="0C99F6DB"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následná ex</w:t>
      </w:r>
      <w:r w:rsidR="005B1477">
        <w:rPr>
          <w:rFonts w:cs="Arial"/>
          <w:szCs w:val="19"/>
        </w:rPr>
        <w:t xml:space="preserve"> </w:t>
      </w:r>
      <w:r w:rsidRPr="00064DDF">
        <w:rPr>
          <w:rFonts w:cs="Arial"/>
          <w:szCs w:val="19"/>
        </w:rPr>
        <w:t>post kontrola,</w:t>
      </w:r>
    </w:p>
    <w:p w14:paraId="70391DBE"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4BA72217"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0AC1649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4C1DB054"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429C089A" w14:textId="428B516F"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2C79729A" w14:textId="57652FF7" w:rsidR="00D37AEA" w:rsidRPr="00797780" w:rsidRDefault="00D37AEA" w:rsidP="00D37AEA">
      <w:pPr>
        <w:spacing w:line="288" w:lineRule="auto"/>
        <w:jc w:val="both"/>
        <w:rPr>
          <w:rFonts w:cs="Arial"/>
          <w:szCs w:val="19"/>
        </w:rPr>
      </w:pPr>
      <w:r>
        <w:rPr>
          <w:rFonts w:cs="Arial"/>
          <w:szCs w:val="19"/>
        </w:rPr>
        <w:t xml:space="preserve">Ex ante finančnú opravu v štádiu </w:t>
      </w:r>
      <w:r w:rsidRPr="007B6C23">
        <w:rPr>
          <w:rFonts w:cs="Arial"/>
          <w:b/>
          <w:szCs w:val="19"/>
        </w:rPr>
        <w:t>druhej ex</w:t>
      </w:r>
      <w:r w:rsidR="005B1477">
        <w:rPr>
          <w:rFonts w:cs="Arial"/>
          <w:b/>
          <w:szCs w:val="19"/>
        </w:rPr>
        <w:t xml:space="preserve"> </w:t>
      </w:r>
      <w:r w:rsidRPr="007B6C23">
        <w:rPr>
          <w:rFonts w:cs="Arial"/>
          <w:b/>
          <w:szCs w:val="19"/>
        </w:rPr>
        <w:t>ante kontroly VO</w:t>
      </w:r>
      <w:r>
        <w:rPr>
          <w:rFonts w:cs="Arial"/>
          <w:szCs w:val="19"/>
        </w:rPr>
        <w:t xml:space="preserve"> je možné aplikovať len  </w:t>
      </w:r>
      <w:r w:rsidRPr="00797780">
        <w:rPr>
          <w:rFonts w:cs="Arial"/>
          <w:szCs w:val="19"/>
        </w:rPr>
        <w:t>za predpokladu, že by opakovaním procesu VO vznikli vysoké dodatočné náklady. Dôvody, ktoré je možné zohľadniť pri odôvodnení skutočnosti, že opakovaním procesu VO by vznikli vysoké dodatočné náklady, sú najmä</w:t>
      </w:r>
      <w:r>
        <w:rPr>
          <w:rFonts w:cs="Arial"/>
          <w:szCs w:val="19"/>
        </w:rPr>
        <w:t>:</w:t>
      </w:r>
    </w:p>
    <w:p w14:paraId="4A2E4354"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riziko nesplnenia záväzku n+3, ak by reálne bolo ohrozené prepadnutie prostriedkov z fondov EÚ (spojené s rizikom, že budú prijímatelia oneskorene vyhlasovať verejné obstarávania), </w:t>
      </w:r>
    </w:p>
    <w:p w14:paraId="6BD9CEFF"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sa jedná o verejné obstarávania v rámci veľkých alebo národných projektov, ktoré zároveň ovplyvňujú aj implementáciu iných projektov (alebo aj projekty, ktoré nie sú z kategórie národných alebo veľkých projektov, ale ovplyvňujú iné projekty), </w:t>
      </w:r>
    </w:p>
    <w:p w14:paraId="1DE6F28B"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lastRenderedPageBreak/>
        <w:t xml:space="preserve">ak by opakovanie procesu VO ohrozilo časový harmonogram realizácie projektu (napr. nebolo by možné realizovať výdavky počas obdobia oprávnenosti), </w:t>
      </w:r>
    </w:p>
    <w:p w14:paraId="3FF3732C"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ak by dodatočné náklady boli vyššie ako je suma ex ante finančnej opravy.</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5FEDF2BE"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ante;</w:t>
      </w:r>
    </w:p>
    <w:p w14:paraId="3218BAF4" w14:textId="46863EF6"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8D8D997" w:rsidR="00EC5388" w:rsidRPr="00AE218A" w:rsidRDefault="00EC5388" w:rsidP="00EC5388">
      <w:pPr>
        <w:spacing w:before="120" w:after="120" w:line="288" w:lineRule="auto"/>
        <w:jc w:val="both"/>
        <w:rPr>
          <w:rFonts w:cs="Arial"/>
          <w:szCs w:val="19"/>
        </w:rPr>
      </w:pPr>
      <w:r w:rsidRPr="00AE218A">
        <w:rPr>
          <w:rFonts w:cs="Arial"/>
          <w:szCs w:val="19"/>
        </w:rPr>
        <w:t>Ex</w:t>
      </w:r>
      <w:r w:rsidR="005B1477">
        <w:rPr>
          <w:rFonts w:cs="Arial"/>
          <w:szCs w:val="19"/>
        </w:rPr>
        <w:t xml:space="preserve"> </w:t>
      </w:r>
      <w:r w:rsidRPr="00AE218A">
        <w:rPr>
          <w:rFonts w:cs="Arial"/>
          <w:szCs w:val="19"/>
        </w:rPr>
        <w:t>ante finančná oprava je  individuálne zníženie hodnoty deklarovaných výdavkov z dôvodu zistení porušenia legislatívy SR alebo EÚ, najmä v oblasti VO. Výška individuálnej ex</w:t>
      </w:r>
      <w:r w:rsidR="005B1477">
        <w:rPr>
          <w:rFonts w:cs="Arial"/>
          <w:szCs w:val="19"/>
        </w:rPr>
        <w:t xml:space="preserve"> </w:t>
      </w:r>
      <w:r w:rsidRPr="00AE218A">
        <w:rPr>
          <w:rFonts w:cs="Arial"/>
          <w:szCs w:val="19"/>
        </w:rPr>
        <w:t>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r w:rsidR="00D37AEA" w:rsidRPr="00D37AEA">
        <w:rPr>
          <w:rFonts w:cs="Arial"/>
          <w:szCs w:val="19"/>
        </w:rPr>
        <w:t xml:space="preserve">(v rámci druhej ex ante kontroly alebo ex post kontroly). </w:t>
      </w:r>
      <w:r w:rsidR="005B1477">
        <w:rPr>
          <w:rFonts w:cs="Arial"/>
          <w:szCs w:val="19"/>
        </w:rPr>
        <w:br/>
      </w:r>
      <w:r w:rsidR="00D37AEA" w:rsidRPr="00D37AEA">
        <w:rPr>
          <w:rFonts w:cs="Arial"/>
          <w:szCs w:val="19"/>
        </w:rPr>
        <w:t>Ex</w:t>
      </w:r>
      <w:r w:rsidR="005B1477">
        <w:rPr>
          <w:rFonts w:cs="Arial"/>
          <w:szCs w:val="19"/>
        </w:rPr>
        <w:t xml:space="preserve"> </w:t>
      </w:r>
      <w:r w:rsidR="00D37AEA" w:rsidRPr="00D37AEA">
        <w:rPr>
          <w:rFonts w:cs="Arial"/>
          <w:szCs w:val="19"/>
        </w:rPr>
        <w:t>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67BD4AC3" w14:textId="32207875"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r w:rsidR="005B1477">
        <w:rPr>
          <w:rFonts w:cs="Arial"/>
          <w:szCs w:val="19"/>
        </w:rPr>
        <w:t xml:space="preserve"> </w:t>
      </w:r>
      <w:r w:rsidRPr="00AE218A">
        <w:rPr>
          <w:rFonts w:cs="Arial"/>
          <w:szCs w:val="19"/>
        </w:rPr>
        <w:t>ante finančnej opravy, pričom na jej aplikovanie 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63E9F7AD" w14:textId="22B9EB0F"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w:t>
      </w:r>
      <w:r w:rsidR="005B1477">
        <w:rPr>
          <w:rFonts w:cs="Arial"/>
          <w:szCs w:val="19"/>
        </w:rPr>
        <w:t xml:space="preserve"> </w:t>
      </w:r>
      <w:r w:rsidRPr="00AE218A">
        <w:rPr>
          <w:rFonts w:cs="Arial"/>
          <w:szCs w:val="19"/>
        </w:rPr>
        <w:t>ante finančnou opravou ,</w:t>
      </w:r>
    </w:p>
    <w:p w14:paraId="21CF83B6" w14:textId="517B6E06"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prijímateľ preukáže, že disponuje finančnými zdrojmi, ktorými zabezpečí úhradu budúcich neoprávnených výdavkov minimálne vo výške navrhovanej ex</w:t>
      </w:r>
      <w:r w:rsidR="005B1477">
        <w:rPr>
          <w:rFonts w:cs="Arial"/>
          <w:szCs w:val="19"/>
        </w:rPr>
        <w:t xml:space="preserve"> </w:t>
      </w:r>
      <w:r w:rsidRPr="00AE218A">
        <w:rPr>
          <w:rFonts w:cs="Arial"/>
          <w:szCs w:val="19"/>
        </w:rPr>
        <w:t xml:space="preserve">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251BF5F5" w:rsidR="00EC5388"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w:t>
      </w:r>
      <w:r w:rsidR="005B1477">
        <w:rPr>
          <w:rFonts w:cs="Arial"/>
          <w:szCs w:val="19"/>
        </w:rPr>
        <w:t xml:space="preserve"> </w:t>
      </w:r>
      <w:r w:rsidRPr="00AE218A">
        <w:rPr>
          <w:rFonts w:cs="Arial"/>
          <w:szCs w:val="19"/>
        </w:rPr>
        <w:t>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r w:rsidR="005B1477">
        <w:rPr>
          <w:rFonts w:cs="Arial"/>
          <w:szCs w:val="19"/>
        </w:rPr>
        <w:t xml:space="preserve"> </w:t>
      </w:r>
      <w:r w:rsidRPr="00AE218A">
        <w:rPr>
          <w:rFonts w:cs="Arial"/>
          <w:szCs w:val="19"/>
        </w:rPr>
        <w:t>ante finančnou opravou.</w:t>
      </w:r>
    </w:p>
    <w:p w14:paraId="5F193134" w14:textId="4692DB54"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w:t>
      </w:r>
      <w:r w:rsidR="005B1477">
        <w:rPr>
          <w:rFonts w:cs="Arial"/>
          <w:szCs w:val="19"/>
        </w:rPr>
        <w:t xml:space="preserve"> </w:t>
      </w:r>
      <w:r w:rsidRPr="00D37AEA">
        <w:rPr>
          <w:rFonts w:cs="Arial"/>
          <w:szCs w:val="19"/>
        </w:rPr>
        <w:t>ante finančnou opravou, ktorú poskytovateľ určil v rámci druhej ex</w:t>
      </w:r>
      <w:r w:rsidR="005B1477">
        <w:rPr>
          <w:rFonts w:cs="Arial"/>
          <w:szCs w:val="19"/>
        </w:rPr>
        <w:t xml:space="preserve"> </w:t>
      </w:r>
      <w:r w:rsidRPr="00D37AEA">
        <w:rPr>
          <w:rFonts w:cs="Arial"/>
          <w:szCs w:val="19"/>
        </w:rPr>
        <w:t>ante kontroly, predloží prijímateľ odôvodnenie, že opakovaním procesu VO by vznikli vysoké dodatočné náklady, čo predstavuje podmienku na uplatnenie ex</w:t>
      </w:r>
      <w:r w:rsidR="005B1477">
        <w:rPr>
          <w:rFonts w:cs="Arial"/>
          <w:szCs w:val="19"/>
        </w:rPr>
        <w:t xml:space="preserve"> </w:t>
      </w:r>
      <w:r w:rsidRPr="00D37AEA">
        <w:rPr>
          <w:rFonts w:cs="Arial"/>
          <w:szCs w:val="19"/>
        </w:rPr>
        <w:t>ante finančnej opravy</w:t>
      </w:r>
      <w:r>
        <w:rPr>
          <w:rFonts w:cs="Arial"/>
          <w:szCs w:val="19"/>
        </w:rPr>
        <w:t>.</w:t>
      </w:r>
    </w:p>
    <w:p w14:paraId="683D7B1B" w14:textId="0AF51251"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Poskytovateľ môže dodatok k zmluve o NFP uzavrieť súčasne so stanovením ex</w:t>
      </w:r>
      <w:r w:rsidR="005B1477">
        <w:rPr>
          <w:rFonts w:cs="Arial"/>
          <w:szCs w:val="19"/>
        </w:rPr>
        <w:t xml:space="preserve"> </w:t>
      </w:r>
      <w:r w:rsidR="00D37AEA" w:rsidRPr="00D37AEA">
        <w:rPr>
          <w:rFonts w:cs="Arial"/>
          <w:szCs w:val="19"/>
        </w:rPr>
        <w:t>ante finančnej opravy alebo následne napr. spolu s inou okolnosťou vyžadujúcou zmenu zmluvy.</w:t>
      </w:r>
    </w:p>
    <w:p w14:paraId="19A8B984" w14:textId="022A2384"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w:t>
      </w:r>
      <w:r w:rsidR="005B1477">
        <w:rPr>
          <w:rFonts w:cs="Arial"/>
          <w:szCs w:val="19"/>
        </w:rPr>
        <w:t xml:space="preserve"> </w:t>
      </w:r>
      <w:r w:rsidRPr="00AE218A">
        <w:rPr>
          <w:rFonts w:cs="Arial"/>
          <w:szCs w:val="19"/>
        </w:rPr>
        <w:t xml:space="preserve">ante </w:t>
      </w:r>
      <w:r w:rsidR="00D519DF">
        <w:rPr>
          <w:rFonts w:cs="Arial"/>
          <w:szCs w:val="19"/>
        </w:rPr>
        <w:t>finančnej opravy</w:t>
      </w:r>
      <w:r w:rsidRPr="00AE218A">
        <w:rPr>
          <w:rFonts w:cs="Arial"/>
          <w:szCs w:val="19"/>
        </w:rPr>
        <w:t xml:space="preserve"> postupuje poskytovateľ v súlade pravidlami uvedenými v MP CKO č. 5.</w:t>
      </w:r>
    </w:p>
    <w:p w14:paraId="78E1B658" w14:textId="25A12F5C"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w:t>
      </w:r>
      <w:r w:rsidR="00E54477">
        <w:rPr>
          <w:rFonts w:cs="Arial"/>
          <w:szCs w:val="19"/>
        </w:rPr>
        <w:t xml:space="preserve"> </w:t>
      </w:r>
      <w:r w:rsidRPr="00AE218A">
        <w:rPr>
          <w:rFonts w:cs="Arial"/>
          <w:szCs w:val="19"/>
        </w:rPr>
        <w:t xml:space="preserve">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p>
    <w:p w14:paraId="061D536B" w14:textId="612F8826" w:rsidR="00EC5388" w:rsidRPr="00AE218A" w:rsidRDefault="00EC5388" w:rsidP="00EC5388">
      <w:pPr>
        <w:spacing w:before="120" w:after="120" w:line="288" w:lineRule="auto"/>
        <w:ind w:left="567" w:hanging="283"/>
        <w:jc w:val="both"/>
        <w:rPr>
          <w:rFonts w:cs="Arial"/>
          <w:szCs w:val="19"/>
        </w:rPr>
      </w:pPr>
      <w:r w:rsidRPr="00AE218A">
        <w:rPr>
          <w:rFonts w:cs="Arial"/>
          <w:szCs w:val="19"/>
        </w:rPr>
        <w:lastRenderedPageBreak/>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 Aj v týchto prípadoch však poskytovateľ vyžaduje od prijímateľa súhlas s navrhovanou ex-ante finančnou opravou.</w:t>
      </w:r>
    </w:p>
    <w:p w14:paraId="2E15F6AE" w14:textId="006B7CBB"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ex-ante finančnej opravy)</w:t>
      </w:r>
      <w:r w:rsidRPr="00AE218A">
        <w:rPr>
          <w:rFonts w:cs="Arial"/>
          <w:szCs w:val="19"/>
        </w:rPr>
        <w:t>. Prijímateľ je povinný v prípade akceptovania ex</w:t>
      </w:r>
      <w:r w:rsidR="00E54477">
        <w:rPr>
          <w:rFonts w:cs="Arial"/>
          <w:szCs w:val="19"/>
        </w:rPr>
        <w:t xml:space="preserve"> </w:t>
      </w:r>
      <w:r w:rsidRPr="00AE218A">
        <w:rPr>
          <w:rFonts w:cs="Arial"/>
          <w:szCs w:val="19"/>
        </w:rPr>
        <w:t xml:space="preserve">ante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r w:rsidR="00E54477">
        <w:rPr>
          <w:rFonts w:cs="Arial"/>
          <w:szCs w:val="19"/>
        </w:rPr>
        <w:t xml:space="preserve"> </w:t>
      </w:r>
      <w:r w:rsidRPr="00AE218A">
        <w:rPr>
          <w:rFonts w:cs="Arial"/>
          <w:szCs w:val="19"/>
        </w:rPr>
        <w:t xml:space="preserve">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5658EC57" w14:textId="5A38A3D1" w:rsidR="00F90A44" w:rsidRPr="00054418" w:rsidRDefault="00F90A44" w:rsidP="00852446">
      <w:pPr>
        <w:autoSpaceDE w:val="0"/>
        <w:autoSpaceDN w:val="0"/>
        <w:spacing w:before="120"/>
        <w:ind w:left="714" w:hanging="357"/>
        <w:jc w:val="both"/>
        <w:rPr>
          <w:rFonts w:cs="Arial"/>
          <w:szCs w:val="16"/>
        </w:rPr>
      </w:pPr>
      <w:r>
        <w:rPr>
          <w:rFonts w:cs="Arial"/>
          <w:szCs w:val="19"/>
        </w:rPr>
        <w:t xml:space="preserve"> </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540409B8"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7A55D322" w14:textId="369CC7B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p>
    <w:p w14:paraId="65386DA0" w14:textId="77777777" w:rsidR="00EC5388" w:rsidRDefault="00EC5388" w:rsidP="009D7F63">
      <w:pPr>
        <w:spacing w:before="120" w:after="120" w:line="288" w:lineRule="auto"/>
        <w:jc w:val="both"/>
        <w:rPr>
          <w:rFonts w:cs="Arial"/>
          <w:szCs w:val="19"/>
        </w:rPr>
      </w:pPr>
    </w:p>
    <w:p w14:paraId="328F0ECA" w14:textId="7EBE34B5"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1328F86A" w14:textId="3B8E4CE4"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p>
    <w:p w14:paraId="25CEAF7C"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052EEBA3"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7A55D323" w14:textId="7412798B" w:rsidR="009D7F63" w:rsidRPr="0073389C" w:rsidRDefault="0006412C" w:rsidP="00852446">
      <w:pPr>
        <w:pStyle w:val="Odsekzoznamu"/>
        <w:spacing w:before="120" w:after="120" w:line="288" w:lineRule="auto"/>
        <w:ind w:left="567"/>
        <w:contextualSpacing w:val="0"/>
        <w:jc w:val="both"/>
      </w:pPr>
      <w:r w:rsidRPr="0006412C">
        <w:t>Ak iný orgán ako poskytovateľ zistí porušenie pravidiel a postupov VO a poskytovateľ s týmto zistením nesúhlasí, podá podnet na ÚVO podľa § 169 ods. 3 písm. c) ZVO alebo 179a ZVO.</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5B7173">
      <w:pPr>
        <w:pStyle w:val="Odsekzoznamu"/>
        <w:numPr>
          <w:ilvl w:val="0"/>
          <w:numId w:val="101"/>
        </w:numPr>
        <w:spacing w:before="120" w:after="120" w:line="288" w:lineRule="auto"/>
        <w:ind w:left="1276"/>
        <w:contextualSpacing w:val="0"/>
        <w:jc w:val="both"/>
      </w:pPr>
      <w:r w:rsidRPr="0073389C">
        <w:lastRenderedPageBreak/>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5B7173">
      <w:pPr>
        <w:pStyle w:val="Odsekzoznamu"/>
        <w:numPr>
          <w:ilvl w:val="0"/>
          <w:numId w:val="101"/>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7DE6981D"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 xml:space="preserve">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w:t>
      </w:r>
      <w:r w:rsidRPr="0006412C">
        <w:lastRenderedPageBreak/>
        <w:t>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671AA64F" w14:textId="032BF6CC"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046B0E5A" w14:textId="443B7485"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7A55D32E" w14:textId="77777777" w:rsidR="009D7F63" w:rsidRPr="0073389C" w:rsidRDefault="009D7F63" w:rsidP="009D7F63">
      <w:pPr>
        <w:pStyle w:val="Nadpis3"/>
        <w:ind w:left="567" w:firstLine="0"/>
        <w:rPr>
          <w:lang w:val="sk-SK"/>
        </w:rPr>
      </w:pPr>
      <w:bookmarkStart w:id="329" w:name="_Toc440372885"/>
      <w:bookmarkStart w:id="330" w:name="_Toc4576204"/>
      <w:r w:rsidRPr="0073389C">
        <w:rPr>
          <w:lang w:val="sk-SK"/>
        </w:rPr>
        <w:t>Postupy vo verejnom obstarávaní</w:t>
      </w:r>
      <w:bookmarkEnd w:id="329"/>
      <w:bookmarkEnd w:id="330"/>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37A73ACF"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w:t>
      </w:r>
      <w:r w:rsidR="00E54477">
        <w:rPr>
          <w:rFonts w:cs="Arial"/>
          <w:szCs w:val="19"/>
        </w:rPr>
        <w:t xml:space="preserve"> </w:t>
      </w:r>
      <w:r w:rsidRPr="00AE02EE">
        <w:rPr>
          <w:rFonts w:cs="Arial"/>
          <w:szCs w:val="19"/>
        </w:rPr>
        <w:t>alebo služieb bežne dostupných na trhu</w:t>
      </w:r>
      <w:r w:rsidR="00E54477" w:rsidRPr="00E54477">
        <w:rPr>
          <w:rFonts w:cs="Arial"/>
          <w:szCs w:val="19"/>
        </w:rPr>
        <w:t xml:space="preserve"> </w:t>
      </w:r>
      <w:r w:rsidR="00E54477">
        <w:rPr>
          <w:rFonts w:cs="Arial"/>
          <w:szCs w:val="19"/>
        </w:rPr>
        <w:t>okrem služieb, ktorých predmetom je intelektuálne plnenie</w:t>
      </w:r>
      <w:r w:rsidRPr="00AE02EE">
        <w:rPr>
          <w:rFonts w:cs="Arial"/>
          <w:szCs w:val="19"/>
        </w:rPr>
        <w:t>,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6AF7A126"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r w:rsidR="00E54477">
        <w:rPr>
          <w:rFonts w:cs="Arial"/>
          <w:szCs w:val="19"/>
        </w:rPr>
        <w:t xml:space="preserve"> </w:t>
      </w:r>
      <w:r w:rsidRPr="00AE02EE">
        <w:rPr>
          <w:rFonts w:cs="Arial"/>
          <w:szCs w:val="19"/>
        </w:rPr>
        <w:t>ante kontrola, druhá ex</w:t>
      </w:r>
      <w:r w:rsidR="00E54477">
        <w:rPr>
          <w:rFonts w:cs="Arial"/>
          <w:szCs w:val="19"/>
        </w:rPr>
        <w:t xml:space="preserve"> </w:t>
      </w:r>
      <w:r w:rsidRPr="00AE02EE">
        <w:rPr>
          <w:rFonts w:cs="Arial"/>
          <w:szCs w:val="19"/>
        </w:rPr>
        <w:t xml:space="preserve">ante kontrola a následná ex-post kontrola) vrátane rozsahu, formy a spôsobu predkladania dokumentácie k VO so zohľadnením špecifík elektronického trhoviska.  </w:t>
      </w:r>
    </w:p>
    <w:p w14:paraId="01AC19EB" w14:textId="38EE1622"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r w:rsidR="00E54477">
        <w:rPr>
          <w:rFonts w:cs="Arial"/>
          <w:szCs w:val="19"/>
        </w:rPr>
        <w:t xml:space="preserve"> </w:t>
      </w:r>
      <w:r w:rsidRPr="00AE02EE">
        <w:rPr>
          <w:rFonts w:cs="Arial"/>
          <w:szCs w:val="19"/>
        </w:rPr>
        <w:t>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lastRenderedPageBreak/>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5D14B8F5"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630DFE">
        <w:rPr>
          <w:rFonts w:cs="Arial"/>
          <w:szCs w:val="19"/>
        </w:rPr>
        <w:t>111</w:t>
      </w:r>
      <w:r w:rsidR="00630DFE" w:rsidRPr="0073389C">
        <w:rPr>
          <w:rFonts w:cs="Arial"/>
          <w:szCs w:val="19"/>
        </w:rPr>
        <w:t xml:space="preserve"> </w:t>
      </w:r>
      <w:r w:rsidRPr="0073389C">
        <w:rPr>
          <w:rFonts w:cs="Arial"/>
          <w:szCs w:val="19"/>
        </w:rPr>
        <w:t>ZVO, ak ide o dodanie tovaru, 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02688419"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alebo služby na trhu sú na účely tohto zákona také tovary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7EA07398"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39F83AEB"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Cieľom definície tovarov, služieb bežne dostupných na trhu je vyjadriť bežnú dostupnosť ako stav, keď ide o také tovary</w:t>
      </w:r>
      <w:r w:rsidR="005F7912">
        <w:rPr>
          <w:rFonts w:cs="Arial"/>
          <w:szCs w:val="19"/>
        </w:rPr>
        <w:t xml:space="preserve"> alebo</w:t>
      </w:r>
      <w:r w:rsidRPr="0073389C">
        <w:rPr>
          <w:rFonts w:cs="Arial"/>
          <w:szCs w:val="19"/>
        </w:rPr>
        <w:t xml:space="preserve"> služby, ktoré sa dodávajú na trhu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534D7E08"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w:t>
      </w:r>
      <w:r w:rsidR="005F7EEE">
        <w:rPr>
          <w:rFonts w:cs="Arial"/>
          <w:szCs w:val="19"/>
        </w:rPr>
        <w:t xml:space="preserve"> alebo</w:t>
      </w:r>
      <w:r w:rsidR="00267484" w:rsidRPr="008A2C57">
        <w:rPr>
          <w:rFonts w:cs="Arial"/>
          <w:szCs w:val="19"/>
        </w:rPr>
        <w:t xml:space="preserve"> služieb vo vzťahu k zákonom určeným podmienkam. Táto kvalifikácia nemôže byť generalizovaná, ale vyžaduje sa skúmanie vždy ad hoc na konkrétny prípad tak, aby sa zohľadnili všetky vlastnosti dostupnosti dodávky</w:t>
      </w:r>
      <w:r w:rsidR="005F7EEE" w:rsidRPr="005F7EEE">
        <w:rPr>
          <w:rFonts w:cs="Arial"/>
          <w:szCs w:val="19"/>
        </w:rPr>
        <w:t xml:space="preserve"> </w:t>
      </w:r>
      <w:r w:rsidR="005F7EEE">
        <w:rPr>
          <w:rFonts w:cs="Arial"/>
          <w:szCs w:val="19"/>
        </w:rPr>
        <w:t>tovaru alebo</w:t>
      </w:r>
      <w:r w:rsidR="005F7EEE" w:rsidRPr="00703E20">
        <w:rPr>
          <w:rFonts w:cs="Arial"/>
          <w:szCs w:val="19"/>
        </w:rPr>
        <w:t xml:space="preserve"> </w:t>
      </w:r>
      <w:r w:rsidR="005F7EEE">
        <w:rPr>
          <w:rFonts w:cs="Arial"/>
          <w:szCs w:val="19"/>
        </w:rPr>
        <w:t>poskytnutia</w:t>
      </w:r>
      <w:r w:rsidR="00267484" w:rsidRPr="008A2C57">
        <w:rPr>
          <w:rFonts w:cs="Arial"/>
          <w:szCs w:val="19"/>
        </w:rPr>
        <w:t xml:space="preserve"> služby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lastRenderedPageBreak/>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436431BC"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w:t>
      </w:r>
      <w:r w:rsidR="00630DFE">
        <w:rPr>
          <w:rFonts w:cs="Arial"/>
          <w:szCs w:val="19"/>
        </w:rPr>
        <w:t xml:space="preserve"> a</w:t>
      </w:r>
      <w:r w:rsidRPr="00927D81">
        <w:rPr>
          <w:rFonts w:cs="Arial"/>
          <w:szCs w:val="19"/>
        </w:rPr>
        <w:t> služieb zo strany úspešného uchádzača, ktorým preukáže splnenie požiadaviek na predmet zákazky. Uvedený opis (položkovitý rozpočet) tovarov</w:t>
      </w:r>
      <w:r w:rsidR="005F7EEE">
        <w:rPr>
          <w:rFonts w:cs="Arial"/>
          <w:szCs w:val="19"/>
        </w:rPr>
        <w:t xml:space="preserve"> a</w:t>
      </w:r>
      <w:r w:rsidRPr="00927D81">
        <w:rPr>
          <w:rFonts w:cs="Arial"/>
          <w:szCs w:val="19"/>
        </w:rPr>
        <w:t> služieb musí byť povinnou prílohou k zmluve automaticky uzatváranej systémom elektronického trhoviska.</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28DB530"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w:t>
      </w:r>
      <w:r w:rsidR="005F7EEE">
        <w:rPr>
          <w:rFonts w:cs="Arial"/>
          <w:szCs w:val="19"/>
        </w:rPr>
        <w:t xml:space="preserve"> </w:t>
      </w:r>
      <w:r w:rsidRPr="0073389C">
        <w:rPr>
          <w:rFonts w:cs="Arial"/>
          <w:szCs w:val="19"/>
        </w:rPr>
        <w:t>ante kontrola“) a</w:t>
      </w:r>
      <w:r w:rsidR="005F7EEE" w:rsidRPr="005F7EEE">
        <w:rPr>
          <w:rFonts w:cs="Arial"/>
          <w:szCs w:val="19"/>
        </w:rPr>
        <w:t xml:space="preserve"> </w:t>
      </w:r>
      <w:r w:rsidR="005F7EEE">
        <w:rPr>
          <w:rFonts w:cs="Arial"/>
          <w:szCs w:val="19"/>
        </w:rPr>
        <w:t>následne</w:t>
      </w:r>
      <w:r w:rsidRPr="0073389C">
        <w:rPr>
          <w:rFonts w:cs="Arial"/>
          <w:szCs w:val="19"/>
        </w:rPr>
        <w:t xml:space="preserve">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lastRenderedPageBreak/>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64331DA"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w:t>
      </w:r>
      <w:r w:rsidR="005F7EEE">
        <w:t>V prípade zistení v rámci vecnej kontroly verejného obstarávania, ktoré môžu</w:t>
      </w:r>
      <w:r w:rsidR="005F7EEE" w:rsidRPr="006D0974">
        <w:t xml:space="preserve"> mať vplyv na oprávnenosť výdavkov</w:t>
      </w:r>
      <w:r w:rsidR="005F7EEE">
        <w:t xml:space="preserve"> a nie je možné ich odstrániť, poskytovateľ v záveroch finančnej kontroly nepripustí výdavky súvisiace s VO do financovania v plnom rozsahu. </w:t>
      </w:r>
      <w:r w:rsidRPr="00771817">
        <w:rPr>
          <w:rFonts w:cs="Arial"/>
          <w:szCs w:val="19"/>
        </w:rPr>
        <w:t xml:space="preserve">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je </w:t>
      </w:r>
      <w:r w:rsidR="005F7EEE">
        <w:rPr>
          <w:rFonts w:cs="Arial"/>
          <w:szCs w:val="19"/>
        </w:rPr>
        <w:t xml:space="preserve">poskytovateľ </w:t>
      </w:r>
      <w:r w:rsidR="005F7EEE">
        <w:t>povinný postupovať podľa</w:t>
      </w:r>
      <w:r w:rsidR="005F7EEE" w:rsidRPr="00BB45A7">
        <w:t xml:space="preserve"> </w:t>
      </w:r>
      <w:r w:rsidR="005F7EEE">
        <w:t>metodického pokynu CKO č. 5</w:t>
      </w:r>
      <w:r w:rsidR="005F7EEE">
        <w:rPr>
          <w:rStyle w:val="Odkaznapoznmkupodiarou"/>
        </w:rPr>
        <w:footnoteReference w:id="119"/>
      </w:r>
      <w:r w:rsidR="005F7EEE">
        <w:t>, ktorý upravuje postup pri určení finančných opráv za porušenie pravidiel a postupov VO</w:t>
      </w:r>
      <w:r w:rsidRPr="00771817">
        <w:rPr>
          <w:rFonts w:cs="Arial"/>
          <w:szCs w:val="19"/>
        </w:rPr>
        <w:t>.</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AD07E2">
        <w:rPr>
          <w:rFonts w:cs="Arial"/>
          <w:b/>
          <w:szCs w:val="19"/>
          <w:highlight w:val="darkYellow"/>
        </w:rPr>
        <w:t xml:space="preserve">Zákazky </w:t>
      </w:r>
      <w:r w:rsidR="009718D5" w:rsidRPr="00AD07E2">
        <w:rPr>
          <w:rFonts w:cs="Arial"/>
          <w:b/>
          <w:szCs w:val="19"/>
          <w:highlight w:val="darkYellow"/>
        </w:rPr>
        <w:t>s nízkou hodnotou</w:t>
      </w:r>
    </w:p>
    <w:p w14:paraId="5B2512C9" w14:textId="23D39418" w:rsidR="001B3386" w:rsidRDefault="001B3386" w:rsidP="009F4290">
      <w:pPr>
        <w:tabs>
          <w:tab w:val="left" w:pos="1014"/>
        </w:tabs>
        <w:contextualSpacing/>
        <w:jc w:val="both"/>
        <w:rPr>
          <w:rFonts w:cs="Arial"/>
          <w:b/>
          <w:szCs w:val="19"/>
        </w:rPr>
      </w:pPr>
    </w:p>
    <w:p w14:paraId="300B8F31" w14:textId="77777777" w:rsidR="0062573B" w:rsidRDefault="0062573B" w:rsidP="0062573B">
      <w:pPr>
        <w:tabs>
          <w:tab w:val="left" w:pos="1014"/>
        </w:tabs>
        <w:spacing w:before="120" w:after="120" w:line="288" w:lineRule="auto"/>
        <w:jc w:val="both"/>
      </w:pPr>
      <w:r>
        <w:rPr>
          <w:rFonts w:cs="Arial"/>
          <w:szCs w:val="19"/>
        </w:rPr>
        <w:t>Poskytovateľ</w:t>
      </w:r>
      <w:r>
        <w:t xml:space="preserve"> overuje pri kontrole zákaziek s nízkymi hodnotami podľa § 117 ZVO, či vynaložené náklady na obstaranie predmetu zákazky sú </w:t>
      </w:r>
      <w:r w:rsidRPr="00CC285F">
        <w:t>hospodárne</w:t>
      </w:r>
      <w:r>
        <w:t>. Zároveň p</w:t>
      </w:r>
      <w:r>
        <w:rPr>
          <w:rFonts w:cs="Arial"/>
          <w:szCs w:val="19"/>
        </w:rPr>
        <w:t>oskytovateľ</w:t>
      </w:r>
      <w:r>
        <w:t xml:space="preserve"> overí, či pri obstarávaní neboli porušené základné princípy VO a postupy uvedené v tejto časti kapitoly. Prijímateľ nesmie uzavrieť zmluvu s uchádzačom, ktorý nespĺňa podmienky účasti podľa </w:t>
      </w:r>
      <w:hyperlink r:id="rId21" w:anchor="paragraf-32.odsek-1.pismeno-e" w:tooltip="Odkaz na predpis alebo ustanovenie" w:history="1">
        <w:r>
          <w:rPr>
            <w:rStyle w:val="Hypertextovprepojenie"/>
          </w:rPr>
          <w:t>§ 32 ods. 1 písm. e)</w:t>
        </w:r>
      </w:hyperlink>
      <w:r>
        <w:t xml:space="preserve"> a </w:t>
      </w:r>
      <w:hyperlink r:id="rId22" w:anchor="paragraf-32.odsek-1.pismeno-f" w:tooltip="Odkaz na predpis alebo ustanovenie" w:history="1">
        <w:r>
          <w:rPr>
            <w:rStyle w:val="Hypertextovprepojenie"/>
          </w:rPr>
          <w:t>f)</w:t>
        </w:r>
      </w:hyperlink>
      <w:r>
        <w:t xml:space="preserve"> ZVO alebo ak u neho existuje dôvod na vylúčenie podľa </w:t>
      </w:r>
      <w:hyperlink r:id="rId23" w:anchor="paragraf-40.odsek-6.pismeno-f" w:tooltip="Odkaz na predpis alebo ustanovenie" w:history="1">
        <w:r>
          <w:rPr>
            <w:rStyle w:val="Hypertextovprepojenie"/>
          </w:rPr>
          <w:t>§ 40 ods. 6 písm. f)</w:t>
        </w:r>
      </w:hyperlink>
      <w:r>
        <w:t xml:space="preserve"> ZVO (konflikt záujmov nemožno odstrániť inými účinnými opatreniami), ustanovenie § 11 ZVO tým nie je dotknuté. </w:t>
      </w:r>
    </w:p>
    <w:p w14:paraId="5AC7AB7C" w14:textId="437CC906" w:rsidR="001B3386" w:rsidRDefault="0062573B" w:rsidP="0062573B">
      <w:pPr>
        <w:tabs>
          <w:tab w:val="left" w:pos="1014"/>
        </w:tabs>
        <w:spacing w:before="120" w:after="120" w:line="288" w:lineRule="auto"/>
        <w:jc w:val="both"/>
        <w:rPr>
          <w:rFonts w:cs="Arial"/>
          <w:szCs w:val="19"/>
        </w:rPr>
      </w:pPr>
      <w:r>
        <w:t>Prijímateľ je povinný v zázname z prieskumu trhu uviesť, že preveril u oslovených záujemcov a uchádzačov, ktorí predložili ponuku, či sú oprávnení dodávať tovar, uskutočňovať stavebné práce alebo poskytovať službu, ktorá je predmetom zákazky a p</w:t>
      </w:r>
      <w:r>
        <w:rPr>
          <w:rFonts w:cs="Arial"/>
          <w:szCs w:val="19"/>
        </w:rPr>
        <w:t>oskytovateľ</w:t>
      </w:r>
      <w:r>
        <w:t xml:space="preserve"> skutočnosť, že oslovení záujemcovia</w:t>
      </w:r>
      <w:r w:rsidRPr="00565184">
        <w:t xml:space="preserve"> a uchádzači, ktorí predložili ponuku, sú oprávnení dodávať tovar, uskutočňovať stavebn</w:t>
      </w:r>
      <w:r>
        <w:t>é práce alebo poskytovať službu, overí v rámci výkonu finančnej kontroly VO. Prijímateľ zároveň na webovom sídle ÚVO overí, či oslovení záujemcovia a uchádzači, ktorí predložili ponuku, nemajú uložený zákaz účasti vo verejnom obstarávaní potvrdený konečným rozhodnutím v Slovenskej republike alebo v štáte sídla, miesta podnikania alebo obvyklého pobytu záujemcu/uchádzača. Pre tento účel uchováva v dokumentácii k zadávaniu zákazky printscreen z registra osôb so zákazom účasti.</w:t>
      </w:r>
      <w:r w:rsidR="001B3386">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221BC16C"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w:t>
      </w:r>
      <w:r w:rsidR="0062573B">
        <w:rPr>
          <w:rFonts w:cs="Arial"/>
          <w:szCs w:val="19"/>
        </w:rPr>
        <w:t>v plnom rozsahu</w:t>
      </w:r>
      <w:r w:rsidR="0062573B" w:rsidRPr="00A57E12">
        <w:rPr>
          <w:rFonts w:cs="Arial"/>
          <w:szCs w:val="19"/>
        </w:rPr>
        <w:t xml:space="preserve"> </w:t>
      </w:r>
      <w:r w:rsidRPr="00A57E12">
        <w:rPr>
          <w:rFonts w:cs="Arial"/>
          <w:szCs w:val="19"/>
        </w:rPr>
        <w:t>iba v prípade, ak boli dodržané pravidlá a povinnosti uvádzané v tejto príručke a subsidiárne v SR EŠIF, ako aj v metodickom pokyne CKO č. 1</w:t>
      </w:r>
      <w:r w:rsidR="00B65522">
        <w:rPr>
          <w:rStyle w:val="Odkaznapoznmkupodiarou"/>
          <w:rFonts w:cs="Arial"/>
          <w:szCs w:val="19"/>
        </w:rPr>
        <w:footnoteReference w:id="120"/>
      </w:r>
      <w:r w:rsidRPr="00A57E12">
        <w:rPr>
          <w:rFonts w:cs="Arial"/>
          <w:szCs w:val="19"/>
        </w:rPr>
        <w:t xml:space="preserve">4,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w:t>
      </w:r>
      <w:r w:rsidRPr="00A57E12">
        <w:rPr>
          <w:rFonts w:cs="Arial"/>
          <w:szCs w:val="19"/>
        </w:rPr>
        <w:t>.</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 xml:space="preserve">V prípade uskutočnenia osobného prieskumu trhu u dodávateľa je prijímateľ povinný tento prieskum hodnoverne zdokumentovať, napr. vyhotovením fotografií, ktoré preukážu cenu predmetu </w:t>
      </w:r>
      <w:r w:rsidRPr="00602CB7">
        <w:rPr>
          <w:rFonts w:cs="Arial"/>
          <w:szCs w:val="19"/>
        </w:rPr>
        <w:lastRenderedPageBreak/>
        <w:t>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26C2335F"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na doplnenie</w:t>
      </w:r>
      <w:r w:rsidR="007D236C">
        <w:rPr>
          <w:rFonts w:cs="Arial"/>
          <w:szCs w:val="19"/>
          <w:lang w:eastAsia="x-none"/>
        </w:rPr>
        <w:t>,</w:t>
      </w:r>
      <w:r>
        <w:rPr>
          <w:rFonts w:cs="Arial"/>
          <w:szCs w:val="19"/>
          <w:lang w:eastAsia="x-none"/>
        </w:rPr>
        <w:t xml:space="preserv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628C071B"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6AB1986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nad </w:t>
      </w:r>
      <w:r w:rsidR="00281F08">
        <w:rPr>
          <w:rFonts w:cs="Arial"/>
          <w:szCs w:val="19"/>
          <w:lang w:val="sk-SK"/>
        </w:rPr>
        <w:t>30</w:t>
      </w:r>
      <w:r w:rsidR="00281F08" w:rsidRPr="0073389C">
        <w:rPr>
          <w:rFonts w:cs="Arial"/>
          <w:szCs w:val="19"/>
          <w:lang w:val="sk-SK"/>
        </w:rPr>
        <w:t xml:space="preserve"> </w:t>
      </w:r>
      <w:r w:rsidRPr="0073389C">
        <w:rPr>
          <w:rFonts w:cs="Arial"/>
          <w:szCs w:val="19"/>
          <w:lang w:val="sk-SK"/>
        </w:rPr>
        <w:t xml:space="preserve">000 EUR“); </w:t>
      </w:r>
    </w:p>
    <w:p w14:paraId="7A55D332" w14:textId="795DB0B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do </w:t>
      </w:r>
      <w:r w:rsidR="00FF0C6D">
        <w:rPr>
          <w:rFonts w:cs="Arial"/>
          <w:szCs w:val="19"/>
          <w:lang w:val="sk-SK"/>
        </w:rPr>
        <w:t>30</w:t>
      </w:r>
      <w:r w:rsidR="00FF0C6D" w:rsidRPr="0073389C">
        <w:rPr>
          <w:rFonts w:cs="Arial"/>
          <w:szCs w:val="19"/>
          <w:lang w:val="sk-SK"/>
        </w:rPr>
        <w:t xml:space="preserve"> </w:t>
      </w:r>
      <w:r w:rsidRPr="0073389C">
        <w:rPr>
          <w:rFonts w:cs="Arial"/>
          <w:szCs w:val="19"/>
          <w:lang w:val="sk-SK"/>
        </w:rPr>
        <w:t>000 EUR“)</w:t>
      </w:r>
      <w:r w:rsidR="000E2751">
        <w:rPr>
          <w:rFonts w:cs="Arial"/>
          <w:szCs w:val="19"/>
          <w:lang w:val="sk-SK"/>
        </w:rPr>
        <w:t>.</w:t>
      </w:r>
      <w:r w:rsidRPr="0073389C">
        <w:rPr>
          <w:rFonts w:cs="Arial"/>
          <w:szCs w:val="19"/>
          <w:lang w:val="sk-SK"/>
        </w:rPr>
        <w:t xml:space="preserve"> </w:t>
      </w:r>
    </w:p>
    <w:p w14:paraId="6D27D528" w14:textId="7625F06F" w:rsidR="0006412C" w:rsidRPr="0006412C" w:rsidRDefault="0006412C" w:rsidP="0006412C">
      <w:pPr>
        <w:tabs>
          <w:tab w:val="left" w:pos="1014"/>
        </w:tabs>
        <w:spacing w:before="120" w:after="120" w:line="288" w:lineRule="auto"/>
        <w:jc w:val="both"/>
        <w:rPr>
          <w:b/>
        </w:rPr>
      </w:pPr>
      <w:r w:rsidRPr="00852446">
        <w:t>Lehota na výkon kontroly VO je</w:t>
      </w:r>
      <w:r w:rsidRPr="0006412C">
        <w:rPr>
          <w:b/>
        </w:rPr>
        <w:t xml:space="preserve"> 20 pracovných dní </w:t>
      </w:r>
      <w:r w:rsidRPr="00852446">
        <w:t xml:space="preserve">v prípade zákaziek nad </w:t>
      </w:r>
      <w:r w:rsidR="00FF0C6D">
        <w:t>30</w:t>
      </w:r>
      <w:r w:rsidR="00FF0C6D" w:rsidRPr="00852446">
        <w:t xml:space="preserve"> </w:t>
      </w:r>
      <w:r w:rsidRPr="00852446">
        <w:t>000 EUR</w:t>
      </w:r>
      <w:r w:rsidRPr="0006412C">
        <w:rPr>
          <w:b/>
        </w:rPr>
        <w:t xml:space="preserve"> a 15 pracovných dní v prípade </w:t>
      </w:r>
      <w:r w:rsidRPr="00852446">
        <w:t xml:space="preserve">zákaziek do </w:t>
      </w:r>
      <w:r w:rsidR="00FF0C6D">
        <w:t>30</w:t>
      </w:r>
      <w:r w:rsidR="00FF0C6D" w:rsidRPr="00852446">
        <w:t xml:space="preserve"> </w:t>
      </w:r>
      <w:r w:rsidRPr="00852446">
        <w:t>000 EUR.</w:t>
      </w:r>
    </w:p>
    <w:p w14:paraId="5EB168E4" w14:textId="7F350860" w:rsidR="005E0D17" w:rsidRPr="005E0D17" w:rsidRDefault="009F4290" w:rsidP="005E0D17">
      <w:pPr>
        <w:tabs>
          <w:tab w:val="left" w:pos="1014"/>
        </w:tabs>
        <w:spacing w:before="120" w:after="120" w:line="288" w:lineRule="auto"/>
        <w:jc w:val="both"/>
      </w:pPr>
      <w:r w:rsidRPr="009F4290">
        <w:rPr>
          <w:b/>
          <w:i/>
          <w:color w:val="FF0000"/>
        </w:rPr>
        <w:lastRenderedPageBreak/>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73758C21" w:rsidR="0006412C" w:rsidRPr="0006412C" w:rsidRDefault="0006412C" w:rsidP="0006412C">
      <w:pPr>
        <w:tabs>
          <w:tab w:val="left" w:pos="1014"/>
        </w:tabs>
        <w:spacing w:before="120" w:after="120" w:line="288" w:lineRule="auto"/>
        <w:jc w:val="both"/>
      </w:pPr>
      <w:r w:rsidRPr="0006412C">
        <w:t xml:space="preserve">V rámci finančnej kontroly zákaziek </w:t>
      </w:r>
      <w:r w:rsidR="007E444D" w:rsidRPr="007E444D">
        <w:t xml:space="preserve">s nízkou hodnotou </w:t>
      </w:r>
      <w:r w:rsidRPr="0006412C">
        <w:t>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307D1BB5" w:rsidR="009D7F63" w:rsidRPr="0073389C" w:rsidRDefault="009D7F63" w:rsidP="009D7F63">
      <w:pPr>
        <w:tabs>
          <w:tab w:val="left" w:pos="1014"/>
        </w:tabs>
        <w:spacing w:before="120" w:after="120" w:line="288" w:lineRule="auto"/>
        <w:jc w:val="both"/>
        <w:rPr>
          <w:b/>
        </w:rPr>
      </w:pPr>
      <w:r w:rsidRPr="0073389C">
        <w:rPr>
          <w:b/>
        </w:rPr>
        <w:t xml:space="preserve">Zákazky nad </w:t>
      </w:r>
      <w:r w:rsidR="00FF0C6D">
        <w:rPr>
          <w:b/>
        </w:rPr>
        <w:t>30</w:t>
      </w:r>
      <w:r w:rsidR="00FF0C6D" w:rsidRPr="0073389C">
        <w:rPr>
          <w:b/>
        </w:rPr>
        <w:t xml:space="preserve"> </w:t>
      </w:r>
      <w:r w:rsidRPr="0073389C">
        <w:rPr>
          <w:b/>
        </w:rPr>
        <w:t>000 EUR</w:t>
      </w:r>
    </w:p>
    <w:p w14:paraId="02C45872" w14:textId="4A9CABE5" w:rsidR="000C039F" w:rsidRDefault="000C039F" w:rsidP="000C039F">
      <w:pPr>
        <w:tabs>
          <w:tab w:val="left" w:pos="1014"/>
        </w:tabs>
        <w:spacing w:before="120" w:after="120" w:line="288" w:lineRule="auto"/>
        <w:jc w:val="both"/>
        <w:rPr>
          <w:rFonts w:cs="Arial"/>
          <w:szCs w:val="19"/>
        </w:rPr>
      </w:pPr>
      <w:r>
        <w:t xml:space="preserve">Ak s ohľadom na predpokladanú hodnotu zákazky ide o zákazku s nízkou hodnotou, pravidlá podľa </w:t>
      </w:r>
      <w:r w:rsidR="00281F08">
        <w:t>tejto podklapitoly</w:t>
      </w:r>
      <w:r>
        <w:t xml:space="preserve"> sa týkajú tých zákaziek s nízkou hodnotou, ktorých predpokladaná hodnota zákazky sa rovná, alebo presahuje 30 000 EUR bez DPH, bez ohľadu na skutočnosť, či ide o bežne dostupné tovary, služby alebo stavebné práce.</w:t>
      </w:r>
    </w:p>
    <w:p w14:paraId="7A55D335" w14:textId="3F818310" w:rsidR="009D7F63" w:rsidRPr="0073389C" w:rsidRDefault="009D7F63" w:rsidP="009D7F63">
      <w:pPr>
        <w:tabs>
          <w:tab w:val="left" w:pos="1014"/>
        </w:tabs>
        <w:spacing w:before="120" w:after="120" w:line="288" w:lineRule="auto"/>
        <w:jc w:val="both"/>
      </w:pPr>
      <w:r w:rsidRPr="0073389C">
        <w:t xml:space="preserve"> </w:t>
      </w:r>
      <w:r w:rsidR="000C039F">
        <w:t>P</w:t>
      </w:r>
      <w:r w:rsidRPr="0073389C">
        <w:t xml:space="preserve">rijímateľ musí vykonať všetky ďalej uvedené úkony, ktoré majú zabezpečiť získanie čo najvyššieho počtu písomných ponúk na obstaranie tovarov, stavebných prác alebo služieb. </w:t>
      </w:r>
    </w:p>
    <w:p w14:paraId="7A55D336" w14:textId="18157C84"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A55D337" w14:textId="4861CB11"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w:t>
      </w:r>
      <w:r w:rsidR="00281F08">
        <w:t>(</w:t>
      </w:r>
      <w:r w:rsidRPr="0073389C">
        <w:t xml:space="preserve">najmä s § </w:t>
      </w:r>
      <w:r w:rsidR="0058112B">
        <w:t>6</w:t>
      </w:r>
      <w:r w:rsidR="0058112B" w:rsidRPr="0073389C">
        <w:t xml:space="preserve"> </w:t>
      </w:r>
      <w:r w:rsidRPr="0073389C">
        <w:t xml:space="preserve">ods.1 ZVO a § </w:t>
      </w:r>
      <w:r w:rsidR="0058112B">
        <w:t>6</w:t>
      </w:r>
      <w:r w:rsidR="0058112B" w:rsidRPr="0073389C">
        <w:t xml:space="preserve"> </w:t>
      </w:r>
      <w:r w:rsidRPr="0073389C">
        <w:t xml:space="preserve">ods. </w:t>
      </w:r>
      <w:r w:rsidR="00281F08" w:rsidRPr="0073389C">
        <w:t>1</w:t>
      </w:r>
      <w:r w:rsidR="00281F08">
        <w:t>6</w:t>
      </w:r>
      <w:r w:rsidR="00281F08" w:rsidRPr="0073389C">
        <w:t xml:space="preserve"> </w:t>
      </w:r>
      <w:r w:rsidRPr="0073389C">
        <w:t xml:space="preserve">ZVO) a s ohľadom na skutočnosť, či ide o tovar, stavebnú prácu alebo službu, ktorá nie je bežne dostupná na trhu. </w:t>
      </w:r>
    </w:p>
    <w:p w14:paraId="7A55D338" w14:textId="67C370CF"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v rámci ktorej uvedie najmä svoju identifikáciu, jednoznačnú</w:t>
      </w:r>
      <w:r w:rsidR="000C039F">
        <w:rPr>
          <w:rFonts w:cs="Arial"/>
          <w:szCs w:val="19"/>
        </w:rPr>
        <w:t>, podrobnú</w:t>
      </w:r>
      <w:r w:rsidRPr="0073389C">
        <w:t xml:space="preserve">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podmienky realizácie zmluvy (najmä lehotu na realizáciu zmluvy a miesto jej realizácie), kritériá na vyhodnotenie ponúk</w:t>
      </w:r>
      <w:r w:rsidR="000C039F" w:rsidRPr="000C039F">
        <w:t xml:space="preserve"> </w:t>
      </w:r>
      <w:r w:rsidR="000C039F">
        <w:t>a pravidlá ich uplatnenia</w:t>
      </w:r>
      <w:r w:rsidRPr="0073389C">
        <w:t xml:space="preserve">, presnú lehotu a adresu na predkladanie ponúk. </w:t>
      </w:r>
      <w:r w:rsidR="000C039F" w:rsidRPr="00B30D51">
        <w:t xml:space="preserve">Vo výzve </w:t>
      </w:r>
      <w:r w:rsidR="000C039F">
        <w:t xml:space="preserve">na predkladanie ponúk </w:t>
      </w:r>
      <w:r w:rsidR="000C039F" w:rsidRPr="00B30D51">
        <w:t>prijímateľ uvedie všetky okolnosti, ktoré budú dôležité na plnenie zmluvy a na vypracovanie ponuky.</w:t>
      </w:r>
    </w:p>
    <w:p w14:paraId="62A6B95D" w14:textId="35EC7691"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Pr="0073389C">
        <w:rPr>
          <w:b/>
        </w:rPr>
        <w:t>minimálne 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B1362E" w:rsidRPr="00B1362E">
        <w:rPr>
          <w:b/>
        </w:rPr>
        <w:t xml:space="preserve"> </w:t>
      </w:r>
      <w:r w:rsidR="000C039F">
        <w:rPr>
          <w:b/>
        </w:rPr>
        <w:t>(</w:t>
      </w:r>
      <w:r w:rsidR="00B1362E" w:rsidRPr="00AD07E2">
        <w:t>pričom</w:t>
      </w:r>
      <w:r w:rsidRPr="0073389C">
        <w:t xml:space="preserve"> do lehoty sa nezapočítava deň zverejnenia</w:t>
      </w:r>
      <w:r w:rsidR="000C039F">
        <w:rPr>
          <w:rFonts w:cs="Arial"/>
          <w:szCs w:val="19"/>
        </w:rPr>
        <w:t xml:space="preserve">) </w:t>
      </w:r>
      <w:r w:rsidR="000C039F" w:rsidRPr="00E20535">
        <w:rPr>
          <w:rFonts w:cs="Arial"/>
          <w:szCs w:val="19"/>
        </w:rPr>
        <w:t xml:space="preserve">v prípade zákaziek na tovary a poskytnutie služieb a </w:t>
      </w:r>
      <w:r w:rsidR="000C039F" w:rsidRPr="005C323C">
        <w:rPr>
          <w:rFonts w:cs="Arial"/>
          <w:b/>
          <w:szCs w:val="19"/>
        </w:rPr>
        <w:t>minimálne 7 pracovných dní</w:t>
      </w:r>
      <w:r w:rsidR="000C039F" w:rsidRPr="00E20535">
        <w:rPr>
          <w:rFonts w:cs="Arial"/>
          <w:szCs w:val="19"/>
        </w:rPr>
        <w:t xml:space="preserve"> </w:t>
      </w:r>
      <w:r w:rsidR="000C039F">
        <w:rPr>
          <w:rFonts w:cs="Arial"/>
          <w:szCs w:val="19"/>
        </w:rPr>
        <w:t xml:space="preserve"> </w:t>
      </w:r>
      <w:r w:rsidR="000C039F" w:rsidRPr="00E20535">
        <w:rPr>
          <w:rFonts w:cs="Arial"/>
          <w:szCs w:val="19"/>
        </w:rPr>
        <w:t>v prípade zákaziek na uskutočnenie stavebných prác</w:t>
      </w:r>
      <w:r w:rsidR="000C039F" w:rsidRPr="0073389C">
        <w:t xml:space="preserve"> </w:t>
      </w:r>
      <w:r w:rsidRPr="0073389C">
        <w:t xml:space="preserve">a zdokumentuje </w:t>
      </w:r>
      <w:r w:rsidR="00B1362E" w:rsidRPr="00B1362E">
        <w:t xml:space="preserve">a archivuje </w:t>
      </w:r>
      <w:r w:rsidRPr="0073389C">
        <w:t>toto zverejnenie hodnoverným spôsobom</w:t>
      </w:r>
      <w:r w:rsidR="00890AFF">
        <w:t xml:space="preserve"> </w:t>
      </w:r>
      <w:r w:rsidR="00890AFF" w:rsidRPr="00890AFF">
        <w:t>(spravidla printscreen tej časti webového sídla, kde bola výzva na predkladanie ponúk zverejnená). Lehota na predkladanie ponúk musí byť primeraná a musí zohľadniť zložitosť a charakter predmetu zákazky, čas nevyhnutne potrebný na vypracovanie a doručenie ponuky.</w:t>
      </w:r>
      <w:r w:rsidR="000C039F" w:rsidRPr="000C039F">
        <w:t xml:space="preserve"> </w:t>
      </w:r>
      <w:r w:rsidR="000C039F">
        <w:t>Do lehoty sa nezapočítava deň zverejnenia</w:t>
      </w:r>
      <w:r w:rsidR="000C039F" w:rsidRPr="004821AC">
        <w:rPr>
          <w:b/>
        </w:rPr>
        <w:t xml:space="preserve"> </w:t>
      </w:r>
      <w:r w:rsidR="000C039F">
        <w:t xml:space="preserve">(príklad: ak prijímateľ zverejní výzvu na predkladanie ponúk </w:t>
      </w:r>
      <w:r w:rsidR="000C039F">
        <w:lastRenderedPageBreak/>
        <w:t>k zákazke na dodanie tovarov alebo poskytnutie služieb v utorok, minimálna lehota na predkladanie ponúk uplynie budúci týždeň v utorok</w:t>
      </w:r>
      <w:r w:rsidR="000C039F" w:rsidRPr="00BC29DE">
        <w:t xml:space="preserve"> </w:t>
      </w:r>
      <w:r w:rsidR="000C039F" w:rsidRPr="00722EA4">
        <w:t xml:space="preserve">o polnoci za predpokladu, že nejde o pracovný týždeň, v rámci ktorého je štátny sviatok. Prijímateľom sa však odporúča určiť lehotu nasledujúci pracovný deň, čo by </w:t>
      </w:r>
      <w:r w:rsidR="000C039F">
        <w:t>pri tomto modelovom prípade bola streda</w:t>
      </w:r>
      <w:r w:rsidR="000C039F" w:rsidRPr="00722EA4">
        <w:t xml:space="preserve"> v ľubovoľnú hodinu</w:t>
      </w:r>
      <w:r w:rsidR="000C039F">
        <w:t>)</w:t>
      </w:r>
      <w:r w:rsidR="000C039F" w:rsidRPr="009B603C">
        <w:t>.</w:t>
      </w:r>
    </w:p>
    <w:p w14:paraId="7A55D33A" w14:textId="77134FD4"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4"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w:t>
      </w:r>
      <w:r w:rsidR="000C039F">
        <w:rPr>
          <w:u w:val="single"/>
        </w:rPr>
        <w:t>, či 7</w:t>
      </w:r>
      <w:r w:rsidR="004A5C0C" w:rsidRPr="00C97A33">
        <w:rPr>
          <w:u w:val="single"/>
        </w:rPr>
        <w:t xml:space="preserve">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5" w:history="1">
        <w:r w:rsidR="000E5863" w:rsidRPr="004063F2">
          <w:rPr>
            <w:rStyle w:val="Hypertextovprepojenie"/>
            <w:color w:val="auto"/>
          </w:rPr>
          <w:t>vo.sep@minv.sk</w:t>
        </w:r>
      </w:hyperlink>
      <w:r w:rsidR="000E5863" w:rsidRPr="00DD30A9">
        <w:rPr>
          <w:u w:val="single"/>
        </w:rPr>
        <w:t>, nebude to dôvodom na vylúčenie výdavkov</w:t>
      </w:r>
      <w:r w:rsidR="00A71494" w:rsidRPr="00A71494">
        <w:t xml:space="preserve"> </w:t>
      </w:r>
      <w:r w:rsidR="00A71494" w:rsidRPr="00973CDE">
        <w:t>z financovania</w:t>
      </w:r>
      <w:r w:rsidR="000E5863" w:rsidRPr="00DD30A9">
        <w:rPr>
          <w:u w:val="single"/>
        </w:rPr>
        <w:t>, týkajúcich sa obstarávanej zákazky, v plnej miere.</w:t>
      </w:r>
      <w:r w:rsidR="000E5863" w:rsidRPr="00DD30A9">
        <w:rPr>
          <w:b/>
        </w:rPr>
        <w:t xml:space="preserve"> </w:t>
      </w:r>
      <w:r w:rsidR="00A71494" w:rsidRPr="00D33110">
        <w:rPr>
          <w:rFonts w:cs="Arial"/>
          <w:szCs w:val="19"/>
        </w:rPr>
        <w:t>Výzva na predkladanie ponúk musí byť zverejnená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58A4452F" w14:textId="3AEA66AF"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w:t>
      </w:r>
      <w:r w:rsidR="000C039F">
        <w:t>predkladanie ponúk</w:t>
      </w:r>
      <w:r w:rsidR="00890AFF" w:rsidRPr="00890AFF">
        <w:t xml:space="preserve">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5D6477AA"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5D38EB2C"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AD07E2">
        <w:rPr>
          <w:b/>
          <w:u w:val="single"/>
        </w:rPr>
        <w:t>v ten istý deň</w:t>
      </w:r>
      <w:r w:rsidR="00DA0B7D" w:rsidRPr="00DA0B7D">
        <w:t xml:space="preserve">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6"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w:t>
      </w:r>
      <w:r w:rsidR="00437094">
        <w:rPr>
          <w:rFonts w:cs="Arial"/>
          <w:szCs w:val="19"/>
        </w:rPr>
        <w:t>e-</w:t>
      </w:r>
      <w:r w:rsidR="00AA1C85" w:rsidRPr="00AA1C85">
        <w:t>mailovej komunikácie</w:t>
      </w:r>
      <w:r w:rsidRPr="0073389C">
        <w:t xml:space="preserve">. </w:t>
      </w:r>
    </w:p>
    <w:p w14:paraId="76034677" w14:textId="3AB1B2C1" w:rsidR="00AA1C85" w:rsidRDefault="00AA1C85" w:rsidP="00AA1C85">
      <w:pPr>
        <w:tabs>
          <w:tab w:val="left" w:pos="1014"/>
        </w:tabs>
        <w:spacing w:before="120" w:after="120" w:line="288" w:lineRule="auto"/>
        <w:jc w:val="both"/>
      </w:pPr>
      <w:r>
        <w:t xml:space="preserve">Pokiaľ prijímateľ nedodrží povinnosť zaslať túto výzvu </w:t>
      </w:r>
      <w:r w:rsidR="00FD5A49">
        <w:t xml:space="preserve">minimálne 3 </w:t>
      </w:r>
      <w:r>
        <w:t xml:space="preserve">vybraným záujemcom v tom istom dni ako o nej informuje zaslaním informácie na osobitný e-mailový kontakt zakazkycko@vlada.gov.sk, je povinný </w:t>
      </w:r>
      <w:r w:rsidR="00FD5A49" w:rsidRPr="00FD5A49">
        <w:t xml:space="preserve">splniť túto povinnosť bezodkladne po zistení tejto skutočnosti, a to ešte pred uplynutím pôvodnej lehoty na predkladanie ponúk a zároveň </w:t>
      </w:r>
      <w:r>
        <w:t>pristúpiť k primeranému predĺženiu lehoty na predkladanie ponúk</w:t>
      </w:r>
      <w:r w:rsidR="00FD5A49">
        <w:t xml:space="preserve">, </w:t>
      </w:r>
      <w:r w:rsidR="00FD5A49" w:rsidRPr="00FD5A49">
        <w:t>aby bola zachovaná jej pôvodne určená dĺžka aj pre oslovených vybraných potenciálnych záujemcov</w:t>
      </w:r>
      <w:r>
        <w:t>.</w:t>
      </w:r>
    </w:p>
    <w:p w14:paraId="7A55D33C" w14:textId="49A86BB5" w:rsidR="009D7F63"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w:t>
      </w:r>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 Zákazka môže byť realizovaná aj v prípade predloženia 1 alebo 2 ponúk.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alebo 2 dodávatelia znáša prijímateľ.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 xml:space="preserve">Aj v tomto výnimočnom prípade je však povinnosťou prijímateľa zverejniť zákazku na webovom sídle a zaslať informáciu o tomto zverejnení na osobitný </w:t>
      </w:r>
      <w:r w:rsidR="00437094">
        <w:rPr>
          <w:rFonts w:cs="Arial"/>
          <w:szCs w:val="19"/>
        </w:rPr>
        <w:t>e-</w:t>
      </w:r>
      <w:r w:rsidR="00D53C88" w:rsidRPr="00D53C88">
        <w:t>mailový kontakt</w:t>
      </w:r>
      <w:r w:rsidR="00EF4612">
        <w:t xml:space="preserve"> </w:t>
      </w:r>
      <w:r w:rsidR="00EF4612" w:rsidRPr="00AD07E2">
        <w:rPr>
          <w:color w:val="00B0F0"/>
        </w:rPr>
        <w:t>zakazkycko@vlada.gov.sk.</w:t>
      </w:r>
      <w:r w:rsidR="00D53C88">
        <w:t xml:space="preserve"> </w:t>
      </w:r>
      <w:r w:rsidRPr="0073389C">
        <w:t xml:space="preserve"> </w:t>
      </w:r>
    </w:p>
    <w:p w14:paraId="36DA08EB" w14:textId="4D722C5A" w:rsidR="00FD5A49" w:rsidRPr="0073389C" w:rsidRDefault="00FD5A49" w:rsidP="009D7F63">
      <w:pPr>
        <w:tabs>
          <w:tab w:val="left" w:pos="1014"/>
        </w:tabs>
        <w:spacing w:before="120" w:after="120" w:line="288" w:lineRule="auto"/>
        <w:jc w:val="both"/>
      </w:pPr>
      <w:r w:rsidRPr="00FD5A49">
        <w:lastRenderedPageBreak/>
        <w:t xml:space="preserve">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w:t>
      </w:r>
      <w:r w:rsidR="00437094">
        <w:t xml:space="preserve">že prijímateľ overil, </w:t>
      </w:r>
      <w:r w:rsidRPr="00FD5A49">
        <w:t xml:space="preserve">či sú oslovení záujemcovia </w:t>
      </w:r>
      <w:r w:rsidR="00437094" w:rsidRPr="001646DE">
        <w:t xml:space="preserve">a uchádzači, ktorí predložili ponuku, </w:t>
      </w:r>
      <w:r w:rsidRPr="00FD5A49">
        <w:t>oprávnení dodávať službu, tovar alebo prácu v rozsahu predmetu zákazky, dátum vyhodnotenia ponúk, zoznam uchádzačov, ktorí predložili ponuku, identifikácia a vyhodnotenie splnenia jednotlivých podmienok účasti a návrhov na plnenie kritérií</w:t>
      </w:r>
      <w:r w:rsidR="00437094">
        <w:t xml:space="preserve"> na vyhodnotenie ponúk,</w:t>
      </w:r>
      <w:r w:rsidRPr="00FD5A49">
        <w:t xml:space="preserve">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7A55D33D" w14:textId="301C5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w:t>
      </w:r>
      <w:r w:rsidR="00437094">
        <w:t>alebo ani jeden uchádzač, ktorý predložil ponuku, nesplnil podmienky účasti alebo požiadavky určené prijímateľom na predmet zákazky a prijímateľ</w:t>
      </w:r>
      <w:r w:rsidR="00437094" w:rsidRPr="0073389C">
        <w:t xml:space="preserve"> </w:t>
      </w:r>
      <w:r w:rsidRPr="0073389C">
        <w:t xml:space="preserve">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766704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37094">
        <w:t>30</w:t>
      </w:r>
      <w:r w:rsidR="00437094" w:rsidRPr="0073389C">
        <w:t xml:space="preserve"> </w:t>
      </w:r>
      <w:r w:rsidRPr="0073389C">
        <w:t>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4AECE47A" w:rsidR="009D7F63" w:rsidRPr="0073389C" w:rsidRDefault="009D7F63" w:rsidP="009D7F63">
      <w:pPr>
        <w:tabs>
          <w:tab w:val="left" w:pos="1014"/>
        </w:tabs>
        <w:spacing w:before="120" w:after="120" w:line="288" w:lineRule="auto"/>
        <w:jc w:val="both"/>
        <w:rPr>
          <w:b/>
        </w:rPr>
      </w:pPr>
      <w:r w:rsidRPr="0073389C">
        <w:rPr>
          <w:b/>
        </w:rPr>
        <w:t xml:space="preserve">Zákazky do </w:t>
      </w:r>
      <w:r w:rsidR="00437094">
        <w:rPr>
          <w:b/>
        </w:rPr>
        <w:t>30</w:t>
      </w:r>
      <w:r w:rsidR="00437094" w:rsidRPr="0073389C">
        <w:rPr>
          <w:b/>
        </w:rPr>
        <w:t xml:space="preserve"> </w:t>
      </w:r>
      <w:r w:rsidRPr="0073389C">
        <w:rPr>
          <w:b/>
        </w:rPr>
        <w:t>000 EUR</w:t>
      </w:r>
    </w:p>
    <w:p w14:paraId="7A55D341" w14:textId="6A8D3FDF"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281F08">
        <w:t>30</w:t>
      </w:r>
      <w:r w:rsidR="00281F08" w:rsidRPr="0073389C">
        <w:t xml:space="preserve"> </w:t>
      </w:r>
      <w:r w:rsidRPr="0073389C">
        <w:t xml:space="preserve">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5D8814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331" w:name="_Hlk526716467"/>
      <w:r w:rsidR="00FD5A49" w:rsidRPr="00FD5A49">
        <w:t>resp. k predmetu zákazky, v rámci ktorého nie je možné vykonať prieskum trhu,</w:t>
      </w:r>
      <w:bookmarkEnd w:id="331"/>
      <w:r w:rsidR="00FD5A49" w:rsidRPr="00FD5A49">
        <w:t xml:space="preserve"> musí byť súčasťou dokumentácie k zákazke.</w:t>
      </w:r>
      <w:r w:rsidRPr="0073389C">
        <w:t xml:space="preserve">. </w:t>
      </w:r>
    </w:p>
    <w:p w14:paraId="265AB634" w14:textId="544EEF52"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w:t>
      </w:r>
      <w:r w:rsidR="00E368BC" w:rsidRPr="00E368BC">
        <w:t xml:space="preserve"> </w:t>
      </w:r>
      <w:r w:rsidR="00E368BC">
        <w:t>alebo ani jeden uchádzač, ktorý predložil ponuku, nesplnil podmienky účasti alebo požiadavky určené prijímateľom na predmet zákazky</w:t>
      </w:r>
      <w:r w:rsidRPr="004A5C0C">
        <w:t xml:space="preserve">, </w:t>
      </w:r>
      <w:r w:rsidRPr="004A5C0C">
        <w:lastRenderedPageBreak/>
        <w:t>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9C04B30" w14:textId="47005C82" w:rsidR="007E444D" w:rsidRDefault="009D7F63" w:rsidP="007E444D">
      <w:pPr>
        <w:tabs>
          <w:tab w:val="left" w:pos="1014"/>
        </w:tabs>
        <w:spacing w:before="120" w:after="120" w:line="288" w:lineRule="auto"/>
        <w:jc w:val="both"/>
      </w:pPr>
      <w:r w:rsidRPr="0073389C">
        <w:t>Celý postup zadávania zákazky zhrnie prijímateľ v zápise z prieskumu trhu (</w:t>
      </w:r>
      <w:r w:rsidR="007E444D">
        <w:t xml:space="preserve">vzor </w:t>
      </w:r>
      <w:r w:rsidRPr="0073389C">
        <w:t xml:space="preserve">príloha č. </w:t>
      </w:r>
      <w:r w:rsidR="001A6E82" w:rsidRPr="0073389C">
        <w:t>2</w:t>
      </w:r>
      <w:r w:rsidR="001A6E82">
        <w:t>5</w:t>
      </w:r>
      <w:r w:rsidRPr="0073389C">
        <w:t>)</w:t>
      </w:r>
      <w:r w:rsidR="00E368BC" w:rsidRPr="00E368BC">
        <w:rPr>
          <w:rFonts w:cs="Arial"/>
          <w:szCs w:val="19"/>
        </w:rPr>
        <w:t xml:space="preserve"> </w:t>
      </w:r>
      <w:r w:rsidR="00E368BC" w:rsidRPr="00703E20">
        <w:rPr>
          <w:rFonts w:cs="Arial"/>
          <w:szCs w:val="19"/>
        </w:rPr>
        <w:t>)</w:t>
      </w:r>
      <w:r w:rsidR="00E368BC">
        <w:rPr>
          <w:rFonts w:cs="Arial"/>
          <w:szCs w:val="19"/>
        </w:rPr>
        <w:t xml:space="preserve">, v ktorom uvedie najmä tieto skutočnosti: </w:t>
      </w:r>
      <w:r w:rsidR="00E368BC">
        <w:t>identifikácia prijímateľa, názov zákazky, kód CPV, predmet zákazky, určenie kritéria/kritérií na vyhodnocovanie ponúk (napr. najnižšia cena), spôsob vykonania prieskumu a identifikovanie podkladov, na základe ktorých boli ponuky vyhodnocované, zoznam oslovených záujemcov a dátum ich oslovenia alebo zoznam vyhodnocovaných záujemcov, informácia o skutočnosti, že prijímateľ overil, či sú oslovení alebo identifikovaní záujemcovia oprávnení dodávať službu, tovar alebo prácu v rozsahu predmetu zákazky</w:t>
      </w:r>
      <w:r w:rsidR="00E368BC" w:rsidRPr="0006132F">
        <w:t xml:space="preserve"> </w:t>
      </w:r>
      <w:r w:rsidR="00E368BC">
        <w:t>a že nemajú uložený zákaz účasti vo verejnom obstarávaní, dátum vyhodnotenia, v prípade, že boli záujemcovia oslovovaní, tak zoznam uchádzačov, ktorí predložili ponuku, identifikácia a vyhodnotenie splnenia jednotlivých podmienok účasti a návrhov na plnenie kritérií na vyhodnotenie ponúk, identifikácia úspešného dodávateľa/poskytovateľa/zhotoviteľa, konečná zmluvná cena ponuky úspešného uchádzača (uviesť s DPH aj bez DPH;</w:t>
      </w:r>
      <w:r w:rsidR="00E368BC" w:rsidRPr="0076740F">
        <w:t xml:space="preserve"> </w:t>
      </w:r>
      <w:r w:rsidR="00E368BC">
        <w:t>v prípade, že dodávateľ nie je platca DPH, uvedie sa konečná cena), spôsob vzniku záväzku (zmluva, objednávka...), meno, funkcia, dátum a podpis zodpovednej osoby/osôb, ktoré vykonali prieskum</w:t>
      </w:r>
      <w:r w:rsidR="005C00EC">
        <w:t>.</w:t>
      </w:r>
      <w:r w:rsidR="007E444D">
        <w:t xml:space="preserve"> Okrem prieskumu trhu je prijímateľ povinný v rámci dokumentácie z verejného obstarávania zaslať poskytovateľovi aj:</w:t>
      </w:r>
    </w:p>
    <w:p w14:paraId="611179DB"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plán obstarávaní tovarov, služieb alebo stavebných prác</w:t>
      </w:r>
      <w:r w:rsidRPr="001C336E">
        <w:t xml:space="preserve"> rovnakého charakteru ako je predmet príslušnej zákazky za kalendárny rok a celú dĺžku realizácie projektu/projektov, v ktorom bola/bude zákazka vyhlásená (</w:t>
      </w:r>
      <w:r w:rsidRPr="00957442">
        <w:rPr>
          <w:b/>
        </w:rPr>
        <w:t>vzor</w:t>
      </w:r>
      <w:r w:rsidRPr="001C336E">
        <w:t xml:space="preserve"> príloha č. </w:t>
      </w:r>
      <w:r w:rsidRPr="00957442">
        <w:rPr>
          <w:b/>
        </w:rPr>
        <w:t>20</w:t>
      </w:r>
      <w:r>
        <w:t>),</w:t>
      </w:r>
    </w:p>
    <w:p w14:paraId="767CA57D"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prijímateľa týkajúce sa konfliktu záujmov</w:t>
      </w:r>
      <w:r>
        <w:t xml:space="preserve"> (</w:t>
      </w:r>
      <w:r w:rsidRPr="00957442">
        <w:rPr>
          <w:b/>
        </w:rPr>
        <w:t>vzor</w:t>
      </w:r>
      <w:r>
        <w:t xml:space="preserve"> príloha č. </w:t>
      </w:r>
      <w:r w:rsidRPr="00957442">
        <w:rPr>
          <w:b/>
        </w:rPr>
        <w:t>28),</w:t>
      </w:r>
    </w:p>
    <w:p w14:paraId="26E5B1EF"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o zhode predloženej dokumentácie z VO s originálom dokumentácie a o úplnosti a kompletnosti dokladov</w:t>
      </w:r>
      <w:r>
        <w:t xml:space="preserve">, </w:t>
      </w:r>
      <w:r w:rsidRPr="00C515D3">
        <w:t>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w:t>
      </w:r>
      <w:r w:rsidRPr="00957442">
        <w:rPr>
          <w:b/>
        </w:rPr>
        <w:t>vzor</w:t>
      </w:r>
      <w:r w:rsidRPr="00C515D3">
        <w:t xml:space="preserve"> príloha č. </w:t>
      </w:r>
      <w:r w:rsidRPr="00957442">
        <w:rPr>
          <w:b/>
        </w:rPr>
        <w:t xml:space="preserve">29), </w:t>
      </w:r>
    </w:p>
    <w:p w14:paraId="54E7EBAC"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rFonts w:cs="Arial"/>
          <w:i/>
        </w:rPr>
        <w:t>prevodník obstaraných položiek k rozpočtu projektu</w:t>
      </w:r>
      <w:r w:rsidRPr="00957442">
        <w:rPr>
          <w:rFonts w:cs="Arial"/>
        </w:rPr>
        <w:t xml:space="preserve"> (</w:t>
      </w:r>
      <w:r w:rsidRPr="00957442">
        <w:rPr>
          <w:rFonts w:cs="Arial"/>
          <w:b/>
        </w:rPr>
        <w:t>vzor</w:t>
      </w:r>
      <w:r w:rsidRPr="00957442">
        <w:rPr>
          <w:rFonts w:cs="Arial"/>
        </w:rPr>
        <w:t xml:space="preserve"> príloha č. </w:t>
      </w:r>
      <w:r w:rsidRPr="00957442">
        <w:rPr>
          <w:rFonts w:cs="Arial"/>
          <w:b/>
        </w:rPr>
        <w:t xml:space="preserve">40) </w:t>
      </w:r>
    </w:p>
    <w:p w14:paraId="60491B1F" w14:textId="77777777" w:rsidR="007E444D" w:rsidRPr="00957442" w:rsidRDefault="007E444D" w:rsidP="007E444D">
      <w:pPr>
        <w:tabs>
          <w:tab w:val="left" w:pos="1014"/>
        </w:tabs>
        <w:spacing w:before="120" w:after="120" w:line="288" w:lineRule="auto"/>
        <w:jc w:val="both"/>
        <w:rPr>
          <w:rFonts w:cs="Arial"/>
        </w:rPr>
      </w:pPr>
      <w:r w:rsidRPr="00957442">
        <w:rPr>
          <w:rFonts w:cs="Arial"/>
        </w:rPr>
        <w:t xml:space="preserve">a ďalej </w:t>
      </w:r>
      <w:r>
        <w:rPr>
          <w:rFonts w:cs="Arial"/>
        </w:rPr>
        <w:t>v prípade relevancie aj</w:t>
      </w:r>
      <w:r w:rsidRPr="00957442">
        <w:rPr>
          <w:rFonts w:cs="Arial"/>
        </w:rPr>
        <w:t>:</w:t>
      </w:r>
    </w:p>
    <w:p w14:paraId="6FA254D7" w14:textId="77777777" w:rsidR="007E444D" w:rsidRDefault="007E444D" w:rsidP="007E444D">
      <w:pPr>
        <w:pStyle w:val="Odsekzoznamu"/>
        <w:numPr>
          <w:ilvl w:val="0"/>
          <w:numId w:val="127"/>
        </w:numPr>
        <w:spacing w:after="200" w:line="276" w:lineRule="auto"/>
        <w:jc w:val="both"/>
      </w:pPr>
      <w:r>
        <w:t>z</w:t>
      </w:r>
      <w:r w:rsidRPr="003B3CE8">
        <w:t>áznam z určenia PHZ</w:t>
      </w:r>
      <w:r w:rsidRPr="0073389C">
        <w:t xml:space="preserve"> (</w:t>
      </w:r>
      <w:r w:rsidRPr="004B69AD">
        <w:rPr>
          <w:b/>
        </w:rPr>
        <w:t>vzor</w:t>
      </w:r>
      <w:r w:rsidRPr="0073389C">
        <w:t xml:space="preserve"> príloha č. </w:t>
      </w:r>
      <w:r w:rsidRPr="004B69AD">
        <w:rPr>
          <w:b/>
        </w:rPr>
        <w:t>21</w:t>
      </w:r>
      <w:r>
        <w:t>),</w:t>
      </w:r>
    </w:p>
    <w:p w14:paraId="419DC17A" w14:textId="77777777" w:rsidR="007E444D" w:rsidRDefault="007E444D" w:rsidP="007E444D">
      <w:pPr>
        <w:pStyle w:val="Odsekzoznamu"/>
        <w:numPr>
          <w:ilvl w:val="0"/>
          <w:numId w:val="127"/>
        </w:numPr>
        <w:spacing w:after="200" w:line="276" w:lineRule="auto"/>
        <w:jc w:val="both"/>
      </w:pPr>
      <w:r w:rsidRPr="00D05310">
        <w:t>výzvu na predloženie ponuky (</w:t>
      </w:r>
      <w:r w:rsidRPr="00957442">
        <w:rPr>
          <w:b/>
        </w:rPr>
        <w:t>vzor</w:t>
      </w:r>
      <w:r>
        <w:t xml:space="preserve"> </w:t>
      </w:r>
      <w:r w:rsidRPr="00D05310">
        <w:t xml:space="preserve">príloha č. </w:t>
      </w:r>
      <w:r w:rsidRPr="00957442">
        <w:rPr>
          <w:b/>
        </w:rPr>
        <w:t>24</w:t>
      </w:r>
      <w:r w:rsidRPr="00D05310">
        <w:t>)</w:t>
      </w:r>
      <w:r>
        <w:t>,</w:t>
      </w:r>
    </w:p>
    <w:p w14:paraId="5C144B72" w14:textId="77777777" w:rsidR="007E444D" w:rsidRDefault="007E444D" w:rsidP="007E444D">
      <w:pPr>
        <w:pStyle w:val="Odsekzoznamu"/>
        <w:numPr>
          <w:ilvl w:val="0"/>
          <w:numId w:val="127"/>
        </w:numPr>
        <w:spacing w:after="200" w:line="276" w:lineRule="auto"/>
        <w:jc w:val="both"/>
      </w:pPr>
      <w:r>
        <w:rPr>
          <w:rFonts w:cs="Arial"/>
        </w:rPr>
        <w:t>e</w:t>
      </w:r>
      <w:r w:rsidRPr="0073389C">
        <w:rPr>
          <w:rFonts w:cs="Arial"/>
        </w:rPr>
        <w:t>videnci</w:t>
      </w:r>
      <w:r>
        <w:rPr>
          <w:rFonts w:cs="Arial"/>
        </w:rPr>
        <w:t>u</w:t>
      </w:r>
      <w:r w:rsidRPr="0073389C">
        <w:rPr>
          <w:rFonts w:cs="Arial"/>
        </w:rPr>
        <w:t xml:space="preserve"> doručených ponúk</w:t>
      </w:r>
      <w:r>
        <w:rPr>
          <w:rFonts w:cs="Arial"/>
        </w:rPr>
        <w:t>,</w:t>
      </w:r>
    </w:p>
    <w:p w14:paraId="260E3F23" w14:textId="1766D929" w:rsidR="007E444D" w:rsidRPr="0037381A" w:rsidRDefault="007E444D" w:rsidP="0042029B">
      <w:pPr>
        <w:pStyle w:val="Odsekzoznamu"/>
        <w:numPr>
          <w:ilvl w:val="0"/>
          <w:numId w:val="127"/>
        </w:numPr>
        <w:spacing w:after="200" w:line="276" w:lineRule="auto"/>
        <w:jc w:val="both"/>
      </w:pPr>
      <w:r>
        <w:t>p</w:t>
      </w:r>
      <w:r w:rsidRPr="003B3CE8">
        <w:t>onuky jednotlivých uchádzačov, vrátane dokladu preukazujúceho čas a spôsob doručenia ponuky, (napr. doručenka, potvrdenie o doručení a prečítaní e-mailu</w:t>
      </w:r>
      <w:r>
        <w:t xml:space="preserve">, </w:t>
      </w:r>
      <w:r w:rsidRPr="003B3CE8">
        <w:t>...)</w:t>
      </w:r>
      <w:r>
        <w:t>, prípadne „</w:t>
      </w:r>
      <w:r w:rsidRPr="00F659B0">
        <w:t>print</w:t>
      </w:r>
      <w:r>
        <w:t xml:space="preserve"> </w:t>
      </w:r>
      <w:r w:rsidRPr="00F659B0">
        <w:t>screen</w:t>
      </w:r>
      <w:r>
        <w:t>“ z webového sídla dodávateľa,</w:t>
      </w:r>
    </w:p>
    <w:p w14:paraId="0B98E0A8" w14:textId="77777777" w:rsidR="007E444D" w:rsidRPr="009C1E89" w:rsidRDefault="007E444D" w:rsidP="007E444D">
      <w:pPr>
        <w:pStyle w:val="Odsekzoznamu"/>
        <w:numPr>
          <w:ilvl w:val="0"/>
          <w:numId w:val="127"/>
        </w:numPr>
        <w:spacing w:after="200" w:line="276" w:lineRule="auto"/>
        <w:jc w:val="both"/>
        <w:rPr>
          <w:rFonts w:cstheme="minorBidi"/>
        </w:rPr>
      </w:pPr>
      <w:r w:rsidRPr="009C1E89">
        <w:rPr>
          <w:rFonts w:cs="Arial"/>
        </w:rPr>
        <w:t>zmluv</w:t>
      </w:r>
      <w:r>
        <w:rPr>
          <w:rFonts w:cs="Arial"/>
        </w:rPr>
        <w:t>u</w:t>
      </w:r>
      <w:r w:rsidRPr="009C1E89">
        <w:rPr>
          <w:rFonts w:cs="Arial"/>
        </w:rPr>
        <w:t xml:space="preserve"> uzavret</w:t>
      </w:r>
      <w:r>
        <w:rPr>
          <w:rFonts w:cs="Arial"/>
        </w:rPr>
        <w:t>ú</w:t>
      </w:r>
      <w:r w:rsidRPr="009C1E89">
        <w:rPr>
          <w:rFonts w:cs="Arial"/>
        </w:rPr>
        <w:t xml:space="preserve"> medzi prijímateľom a úspešným uchádzačom;</w:t>
      </w:r>
    </w:p>
    <w:p w14:paraId="1B7B1A95" w14:textId="77777777" w:rsidR="00C258E0" w:rsidRDefault="007E444D" w:rsidP="0042029B">
      <w:pPr>
        <w:pStyle w:val="Odsekzoznamu"/>
        <w:numPr>
          <w:ilvl w:val="0"/>
          <w:numId w:val="127"/>
        </w:numPr>
        <w:spacing w:after="200" w:line="276" w:lineRule="auto"/>
        <w:jc w:val="both"/>
      </w:pPr>
      <w:r w:rsidRPr="00152AA3">
        <w:t>potvrdenie o zverejnení uzavretej zmluvy medzi prijímateľom a úspešným uchádzačom v CRZ, resp. na webovom sídle prijímateľa (uvedené zdokladuje na</w:t>
      </w:r>
      <w:r>
        <w:t>pr. predložením „print screen“),</w:t>
      </w:r>
    </w:p>
    <w:p w14:paraId="7A55D344" w14:textId="5CB78C2F" w:rsidR="009D7F63" w:rsidRPr="0073389C" w:rsidRDefault="007E444D" w:rsidP="0042029B">
      <w:pPr>
        <w:pStyle w:val="Odsekzoznamu"/>
        <w:numPr>
          <w:ilvl w:val="0"/>
          <w:numId w:val="127"/>
        </w:numPr>
        <w:spacing w:after="200" w:line="276" w:lineRule="auto"/>
        <w:jc w:val="both"/>
      </w:pPr>
      <w:r>
        <w:t>informáciu o výsledku prieskumu trhu zaslanú uchádzačom, a pod.</w:t>
      </w:r>
    </w:p>
    <w:p w14:paraId="41AD9D3F" w14:textId="4AF033FE"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r w:rsidR="00837993">
        <w:rPr>
          <w:b/>
        </w:rPr>
        <w:t>30</w:t>
      </w:r>
      <w:r w:rsidR="00837993" w:rsidRPr="004A5C0C">
        <w:rPr>
          <w:b/>
        </w:rPr>
        <w:t xml:space="preserve"> </w:t>
      </w:r>
      <w:r w:rsidRPr="004A5C0C">
        <w:rPr>
          <w:b/>
        </w:rPr>
        <w:t xml:space="preserve">000 </w:t>
      </w:r>
      <w:r w:rsidR="00A15E8E">
        <w:rPr>
          <w:b/>
        </w:rPr>
        <w:t>EUR</w:t>
      </w:r>
      <w:r w:rsidR="00A15E8E" w:rsidRPr="004A5C0C">
        <w:rPr>
          <w:b/>
        </w:rPr>
        <w:t xml:space="preserve"> </w:t>
      </w:r>
      <w:r w:rsidRPr="004A5C0C">
        <w:rPr>
          <w:b/>
        </w:rPr>
        <w:t xml:space="preserve">bez DPH, </w:t>
      </w:r>
      <w:r w:rsidRPr="00DD30A9">
        <w:t xml:space="preserve">je možné určiť úspešného uchádzača na základe určenia predpokladanej hodnoty zákazky. Predpokladaná hodnota zákazky </w:t>
      </w:r>
      <w:r w:rsidR="00E368BC" w:rsidRPr="0036469F">
        <w:rPr>
          <w:rFonts w:cs="Arial"/>
          <w:szCs w:val="19"/>
        </w:rPr>
        <w:t>a úspešný uchádzač musí byť určený</w:t>
      </w:r>
      <w:r w:rsidR="00E368BC" w:rsidRPr="00DD30A9" w:rsidDel="00E368BC">
        <w:t xml:space="preserve"> </w:t>
      </w:r>
      <w:r w:rsidRPr="00DD30A9">
        <w:t>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tromi ponukami, nakoľko okrem úspešného uchádzača určuje zároveň predpokladanú hodnotu zákazky. Z uvedeného dôvodu sa prijímateľovi odporúča osloviť aj viac ako troch potenciálnych dodávateľov. </w:t>
      </w:r>
      <w:r w:rsidR="00E368BC" w:rsidRPr="0036469F">
        <w:rPr>
          <w:rFonts w:cs="Arial"/>
          <w:szCs w:val="19"/>
        </w:rPr>
        <w:t xml:space="preserve">Prijímateľ vo výzve na predkladanie ponúk ani v sprievodnom </w:t>
      </w:r>
      <w:r w:rsidR="00E368BC">
        <w:rPr>
          <w:rFonts w:cs="Arial"/>
          <w:szCs w:val="19"/>
        </w:rPr>
        <w:t>e-</w:t>
      </w:r>
      <w:r w:rsidR="00E368BC" w:rsidRPr="0036469F">
        <w:rPr>
          <w:rFonts w:cs="Arial"/>
          <w:szCs w:val="19"/>
        </w:rPr>
        <w:t>maile v tomto prípade neuvádza, že ide o určenie predpokladanej hodnoty zákazky.</w:t>
      </w:r>
      <w:r w:rsidR="00E368BC">
        <w:rPr>
          <w:rFonts w:cs="Arial"/>
          <w:szCs w:val="19"/>
        </w:rPr>
        <w:t xml:space="preserve"> </w:t>
      </w:r>
      <w:r w:rsidR="00FD5A49" w:rsidRPr="00FD5A49">
        <w:t xml:space="preserve">Ak prijímateľovi neboli predložené tri cenové ponuky, je možné pre účely určenia predpokladanej hodnoty </w:t>
      </w:r>
      <w:r w:rsidR="00FD5A49" w:rsidRPr="00FD5A49">
        <w:lastRenderedPageBreak/>
        <w:t>zákazky použiť aj cenové ponuky identifikované cez webové rozhranie, alebo určiť predpokladanú hodnotu zákazky aj na základe dvoch cenových ponúk.</w:t>
      </w:r>
      <w:r w:rsidR="00E368BC" w:rsidRPr="00E368BC">
        <w:rPr>
          <w:rFonts w:cs="Arial"/>
          <w:szCs w:val="19"/>
        </w:rPr>
        <w:t xml:space="preserve"> </w:t>
      </w:r>
      <w:r w:rsidR="00E368BC" w:rsidRPr="0036469F">
        <w:rPr>
          <w:rFonts w:cs="Arial"/>
          <w:szCs w:val="19"/>
        </w:rPr>
        <w:t>Ak bola predložená iba jedna cenová ponuka, prijímateľ môže dohľadať dve ponuky 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14:paraId="4F78C592" w14:textId="127C9F5B" w:rsidR="00A15E8E" w:rsidRPr="00DD30A9" w:rsidRDefault="00A15E8E" w:rsidP="009D7F63">
      <w:pPr>
        <w:tabs>
          <w:tab w:val="left" w:pos="1014"/>
        </w:tabs>
        <w:spacing w:before="120" w:after="120" w:line="288" w:lineRule="auto"/>
        <w:jc w:val="both"/>
      </w:pPr>
      <w:r w:rsidRPr="00A15E8E">
        <w:rPr>
          <w:b/>
        </w:rPr>
        <w:t>V prípade zákaziek s nízkou hodnotou</w:t>
      </w:r>
      <w:r w:rsidR="00E368BC" w:rsidRPr="00E368BC">
        <w:rPr>
          <w:rFonts w:cs="Arial"/>
          <w:b/>
          <w:szCs w:val="19"/>
        </w:rPr>
        <w:t xml:space="preserve"> </w:t>
      </w:r>
      <w:r w:rsidR="00E368BC" w:rsidRPr="0036469F">
        <w:rPr>
          <w:rFonts w:cs="Arial"/>
          <w:b/>
          <w:szCs w:val="19"/>
        </w:rPr>
        <w:t>vyhlásených do 31.12.2018</w:t>
      </w:r>
      <w:r w:rsidRPr="00A15E8E">
        <w:rPr>
          <w:b/>
        </w:rPr>
        <w:t xml:space="preserve">, ktorých hodnota je do </w:t>
      </w:r>
      <w:r w:rsidR="00FD5A49">
        <w:rPr>
          <w:b/>
        </w:rPr>
        <w:t>5</w:t>
      </w:r>
      <w:r w:rsidR="00FD5A49" w:rsidRPr="00A15E8E">
        <w:rPr>
          <w:b/>
        </w:rPr>
        <w:t> </w:t>
      </w:r>
      <w:r w:rsidRPr="00A15E8E">
        <w:rPr>
          <w:b/>
        </w:rPr>
        <w:t>000 EUR bez DPH</w:t>
      </w:r>
      <w:r w:rsidRPr="00A15E8E">
        <w:t xml:space="preserve">, </w:t>
      </w:r>
      <w:r w:rsidR="00E368BC">
        <w:t>bolo</w:t>
      </w:r>
      <w:r w:rsidR="00E368BC" w:rsidRPr="00A15E8E">
        <w:t xml:space="preserve"> </w:t>
      </w:r>
      <w:r w:rsidRPr="00A15E8E">
        <w:t>možné určiť úspešného uchádzača priamym zadaním, ak poskytovateľ vo vzťahu k predmetu zákazky určil na dané výdavky finančné limity, ktoré zohľadňujú dodržanie pravidiel hospodárnosti v súlade s metodickým pokynom</w:t>
      </w:r>
      <w:r w:rsidR="00E368BC" w:rsidRPr="00E368BC">
        <w:rPr>
          <w:rFonts w:cs="Arial"/>
          <w:szCs w:val="19"/>
        </w:rPr>
        <w:t xml:space="preserve"> </w:t>
      </w:r>
      <w:r w:rsidR="00E368BC" w:rsidRPr="00517B0A">
        <w:rPr>
          <w:rFonts w:cs="Arial"/>
          <w:szCs w:val="19"/>
        </w:rPr>
        <w:t xml:space="preserve">CKO č. 18 </w:t>
      </w:r>
      <w:r w:rsidRPr="00A15E8E">
        <w:t xml:space="preserve"> </w:t>
      </w:r>
      <w:r w:rsidR="00E368BC" w:rsidRPr="00AD07E2">
        <w:t>k overovaniu hospodárnosti výdavkov</w:t>
      </w:r>
      <w:r w:rsidRPr="00A15E8E">
        <w:t>.</w:t>
      </w:r>
      <w:r w:rsidR="00D4111C" w:rsidRPr="00D4111C">
        <w:t xml:space="preserve"> </w:t>
      </w:r>
      <w:r w:rsidR="00D4111C" w:rsidRPr="008A3851">
        <w:t>Uvedené pravidlo sa týka aj zákaziek do 5 000 EUR bez DPH, ktoré boli vyhlásené po 31.12.2018, pričom prijímateľ uplatnil postup zadávania zákazky s nízkou hodnotou, nakoľko očakával, že v priebehu kalendárneho roka hodnota obstarávaných tovarov, stavebných prác alebo služieb presiahne 5 000 EUR bez DPH.</w:t>
      </w:r>
    </w:p>
    <w:p w14:paraId="4D1C984D" w14:textId="2394D57F" w:rsidR="00EF41E0" w:rsidRPr="00A57E12" w:rsidRDefault="00EF41E0" w:rsidP="00EF41E0">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E75989">
        <w:rPr>
          <w:rFonts w:cs="Arial"/>
          <w:szCs w:val="19"/>
        </w:rPr>
        <w:t>Možnosť priameho zadania zákazky do 5</w:t>
      </w:r>
      <w:r>
        <w:rPr>
          <w:rFonts w:cs="Arial"/>
          <w:szCs w:val="19"/>
        </w:rPr>
        <w:t xml:space="preserve"> </w:t>
      </w:r>
      <w:r w:rsidRPr="00E75989">
        <w:rPr>
          <w:rFonts w:cs="Arial"/>
          <w:szCs w:val="19"/>
        </w:rPr>
        <w:t>000 EUR sa týka najmä situácie, ak prijímateľ postupuje  formou zadávania zákazky s nízkou hodnotou aj pri zákazke do 5</w:t>
      </w:r>
      <w:r>
        <w:rPr>
          <w:rFonts w:cs="Arial"/>
          <w:szCs w:val="19"/>
        </w:rPr>
        <w:t xml:space="preserve"> </w:t>
      </w:r>
      <w:r w:rsidRPr="00E75989">
        <w:rPr>
          <w:rFonts w:cs="Arial"/>
          <w:szCs w:val="19"/>
        </w:rPr>
        <w:t>000 EUR, hoci by mohol vzhľadom na hodnotou zákazky mohol aplikovať výnimku podľa § 1 ods. 14 ZVO. 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5 000 EUR a viac, nie je možné zadať zákazku priamym zadaním</w:t>
      </w:r>
      <w:r w:rsidR="004B6416">
        <w:rPr>
          <w:rFonts w:cs="Arial"/>
          <w:szCs w:val="19"/>
        </w:rPr>
        <w:t xml:space="preserve"> podľa vyššie uvedeného postupu</w:t>
      </w:r>
      <w:r w:rsidRPr="00A57E12">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F85AF8" w:rsidRDefault="009D7F63" w:rsidP="009D7F63">
      <w:pPr>
        <w:pStyle w:val="Nadpis3"/>
        <w:ind w:left="567" w:firstLine="0"/>
        <w:rPr>
          <w:lang w:val="sk-SK"/>
        </w:rPr>
      </w:pPr>
      <w:bookmarkStart w:id="332" w:name="_Toc440372886"/>
      <w:bookmarkStart w:id="333" w:name="_Toc4576205"/>
      <w:r w:rsidRPr="00F85AF8">
        <w:rPr>
          <w:lang w:val="sk-SK"/>
        </w:rPr>
        <w:t>Zákazky nespadajúce pod zákon o verejnom obstarávaní</w:t>
      </w:r>
      <w:bookmarkEnd w:id="332"/>
      <w:bookmarkEnd w:id="333"/>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7A55D365" w14:textId="7833E96E"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w:t>
      </w:r>
      <w:r w:rsidR="00CE0F2A">
        <w:t>4</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w:t>
      </w:r>
      <w:r w:rsidR="00F85AF8" w:rsidRPr="00F85AF8">
        <w:rPr>
          <w:szCs w:val="19"/>
        </w:rPr>
        <w:t xml:space="preserve"> </w:t>
      </w:r>
      <w:r w:rsidR="00F85AF8">
        <w:rPr>
          <w:szCs w:val="19"/>
        </w:rPr>
        <w:t>a</w:t>
      </w:r>
      <w:r w:rsidR="00FD5A49" w:rsidRPr="00FD5A49">
        <w:t xml:space="preserve"> o zákazky </w:t>
      </w:r>
      <w:r w:rsidR="00F85AF8" w:rsidRPr="00B415B4">
        <w:rPr>
          <w:szCs w:val="19"/>
        </w:rPr>
        <w:t>zadávané osobou podľa</w:t>
      </w:r>
      <w:r w:rsidR="00FD5A49" w:rsidRPr="00FD5A49">
        <w:t xml:space="preserve"> § 8 ods. 2 ZVO</w:t>
      </w:r>
      <w:r w:rsidR="00F85AF8" w:rsidRPr="00B415B4">
        <w:rPr>
          <w:szCs w:val="19"/>
        </w:rPr>
        <w:t>(ďalej</w:t>
      </w:r>
      <w:r w:rsidR="00F85AF8">
        <w:rPr>
          <w:szCs w:val="19"/>
        </w:rPr>
        <w:t xml:space="preserve"> sa tieto označujú</w:t>
      </w:r>
      <w:r w:rsidR="00F85AF8" w:rsidRPr="00B415B4">
        <w:rPr>
          <w:szCs w:val="19"/>
        </w:rPr>
        <w:t xml:space="preserve"> aj ako „zákazky nespadajúce pod ZVO“)</w:t>
      </w:r>
      <w:r w:rsidR="00FD5A49" w:rsidRPr="00FD5A49">
        <w:t>.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7A55D367" w14:textId="7A8F255B" w:rsidR="009D7F63" w:rsidRPr="0073389C" w:rsidRDefault="009D7F63" w:rsidP="009D7F63">
      <w:pPr>
        <w:tabs>
          <w:tab w:val="left" w:pos="1014"/>
        </w:tabs>
        <w:spacing w:before="120" w:after="120" w:line="288" w:lineRule="auto"/>
        <w:jc w:val="both"/>
      </w:pPr>
      <w:r w:rsidRPr="0073389C">
        <w:lastRenderedPageBreak/>
        <w:t>Povinnosti a postupy pri realizácii a kontrole takýchto zákaziek</w:t>
      </w:r>
      <w:r w:rsidR="00F85AF8" w:rsidRPr="00F85AF8">
        <w:rPr>
          <w:rFonts w:cs="Arial"/>
          <w:szCs w:val="19"/>
        </w:rPr>
        <w:t xml:space="preserve"> </w:t>
      </w:r>
      <w:r w:rsidR="00F85AF8">
        <w:rPr>
          <w:rFonts w:cs="Arial"/>
          <w:szCs w:val="19"/>
        </w:rPr>
        <w:t>nespadajúcich pod ZVO</w:t>
      </w:r>
      <w:r w:rsidR="00F85AF8" w:rsidRPr="00703E20">
        <w:rPr>
          <w:rFonts w:cs="Arial"/>
          <w:szCs w:val="19"/>
        </w:rPr>
        <w:t xml:space="preserve"> upravuje</w:t>
      </w:r>
      <w:r w:rsidRPr="0073389C">
        <w:t xml:space="preserve"> CKO  v metodickom pokyne č. 12</w:t>
      </w:r>
      <w:r w:rsidR="005C00EC">
        <w:t xml:space="preserve"> </w:t>
      </w:r>
      <w:r w:rsidR="005C00EC" w:rsidRPr="005C00EC">
        <w:t>k zadávaniu zákaziek nespadajúcich pod zákon o verejnom obstarávaní</w:t>
      </w:r>
      <w:r w:rsidR="00F85AF8">
        <w:rPr>
          <w:rStyle w:val="Odkaznapoznmkupodiarou"/>
          <w:rFonts w:cs="Arial"/>
          <w:szCs w:val="19"/>
        </w:rPr>
        <w:footnoteReference w:id="121"/>
      </w:r>
      <w:r w:rsidR="00F85AF8">
        <w:rPr>
          <w:rFonts w:cs="Arial"/>
          <w:szCs w:val="19"/>
        </w:rPr>
        <w:t xml:space="preserve"> </w:t>
      </w:r>
      <w:r w:rsidR="00F85AF8" w:rsidRPr="00446301">
        <w:rPr>
          <w:rFonts w:cs="Arial"/>
          <w:szCs w:val="19"/>
        </w:rPr>
        <w:t>(ďalej aj ako „metodický pokyn CKO č. 12“)</w:t>
      </w:r>
      <w:r w:rsidRPr="0073389C">
        <w:t>.</w:t>
      </w:r>
    </w:p>
    <w:p w14:paraId="7A55D368" w14:textId="70812585"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sa vzťahujú na všetky zákazky nespadajúce pod ZVO, ktoré budú spolufinancované z fondov EFRR, ESF, KF, ENRF a programy EÚS, bez ohľadu na skutočnosť, či ich zrealizoval prijímateľ ešte pred schválením ŽoNFP, alebo až po schválení tejto ŽoNFP. </w:t>
      </w:r>
      <w:r w:rsidR="00F85AF8" w:rsidRPr="00231027">
        <w:rPr>
          <w:rFonts w:cs="Arial"/>
          <w:szCs w:val="19"/>
        </w:rPr>
        <w:t xml:space="preserve">. Pokiaľ prijímateľ predloží </w:t>
      </w:r>
      <w:r w:rsidR="00F85AF8">
        <w:rPr>
          <w:rFonts w:cs="Arial"/>
          <w:szCs w:val="19"/>
        </w:rPr>
        <w:t>poskytovateľovi</w:t>
      </w:r>
      <w:r w:rsidR="00F85AF8" w:rsidRPr="00231027">
        <w:rPr>
          <w:rFonts w:cs="Arial"/>
          <w:szCs w:val="19"/>
        </w:rPr>
        <w:t xml:space="preserve"> dokumentáciu z procesu zadávania zákazky nespadajúcej pod ZVO, pri ktorej obstarávaní nepostupoval podľa pravidiel uvedených </w:t>
      </w:r>
      <w:r w:rsidR="00F85AF8" w:rsidRPr="00446301">
        <w:rPr>
          <w:rFonts w:cs="Arial"/>
          <w:szCs w:val="19"/>
        </w:rPr>
        <w:t xml:space="preserve">v metodickom pokyne č. 12 a v tejto príručke </w:t>
      </w:r>
      <w:r w:rsidR="00F85AF8" w:rsidRPr="00231027">
        <w:rPr>
          <w:rFonts w:cs="Arial"/>
          <w:szCs w:val="19"/>
        </w:rPr>
        <w:t xml:space="preserve">a porušenie týchto pravidiel malo alebo mohlo mať vplyv na výsledok zadávania zákazky, je </w:t>
      </w:r>
      <w:r w:rsidR="00F85AF8">
        <w:rPr>
          <w:rFonts w:cs="Arial"/>
          <w:szCs w:val="19"/>
        </w:rPr>
        <w:t>poskytovateľ</w:t>
      </w:r>
      <w:r w:rsidR="00F85AF8" w:rsidRPr="00231027">
        <w:rPr>
          <w:rFonts w:cs="Arial"/>
          <w:szCs w:val="19"/>
        </w:rPr>
        <w:t xml:space="preserve"> povinný postupovať na základe analógie a proporcionality podľa metodického pokynu CKO č. 5.</w:t>
      </w:r>
    </w:p>
    <w:p w14:paraId="7A55D369" w14:textId="12C64D7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r w:rsidR="00B43B92" w:rsidRPr="00C02D66">
        <w:rPr>
          <w:rFonts w:cs="Arial"/>
          <w:szCs w:val="19"/>
        </w:rPr>
        <w:t xml:space="preserve">V prípade, že </w:t>
      </w:r>
      <w:r w:rsidR="00B43B92">
        <w:rPr>
          <w:rFonts w:cs="Arial"/>
          <w:szCs w:val="19"/>
        </w:rPr>
        <w:t>poskytovateľ</w:t>
      </w:r>
      <w:r w:rsidR="00B43B92" w:rsidRPr="00C02D66">
        <w:rPr>
          <w:rFonts w:cs="Arial"/>
          <w:szCs w:val="19"/>
        </w:rPr>
        <w:t xml:space="preserve"> identifikuje takéto neoprávnené použitie zadávania zákaziek, je povinný výdavky vyplývajúce z takéhoto obstarávania vylúčiť z financovania v plnom rozsahu.</w:t>
      </w:r>
    </w:p>
    <w:p w14:paraId="0FD8FD58" w14:textId="77777777" w:rsidR="00FD5A49" w:rsidRDefault="00FD5A49" w:rsidP="00852446">
      <w:pPr>
        <w:pStyle w:val="Odsekzoznamu"/>
        <w:spacing w:before="120" w:after="120" w:line="288" w:lineRule="auto"/>
        <w:ind w:left="0"/>
        <w:contextualSpacing w:val="0"/>
        <w:jc w:val="both"/>
      </w:pPr>
    </w:p>
    <w:p w14:paraId="47263F22" w14:textId="25894226" w:rsidR="00FD5A49" w:rsidRPr="00852446" w:rsidRDefault="00FD5A49" w:rsidP="00852446">
      <w:pPr>
        <w:pStyle w:val="Odsekzoznamu"/>
        <w:spacing w:before="120" w:after="120" w:line="288" w:lineRule="auto"/>
        <w:ind w:left="0"/>
        <w:contextualSpacing w:val="0"/>
        <w:jc w:val="both"/>
      </w:pPr>
      <w:r w:rsidRPr="00852446">
        <w:t>Na zákazky, ktoré nespadajú</w:t>
      </w:r>
      <w:r w:rsidR="00B43B92">
        <w:t>ce</w:t>
      </w:r>
      <w:r w:rsidRPr="00852446">
        <w:t xml:space="preserve"> pod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pokyn CKO č. 13 k posudzovaniu konfliktu záujmov v procese VO vrátane jeho príloh v aktuálnom znení.</w:t>
      </w:r>
      <w:r w:rsidR="00B43B92" w:rsidRPr="00B43B92">
        <w:rPr>
          <w:rFonts w:cs="Arial"/>
          <w:szCs w:val="19"/>
        </w:rPr>
        <w:t xml:space="preserve"> </w:t>
      </w:r>
      <w:r w:rsidR="00B43B92" w:rsidRPr="00E076FB">
        <w:rPr>
          <w:rFonts w:cs="Arial"/>
          <w:szCs w:val="19"/>
        </w:rPr>
        <w:t>Prijímateľ je povinný každé zadanie zákazky, na ktorú sa ZVO nevzťahuje riadne odôvodniť (</w:t>
      </w:r>
      <w:r w:rsidR="00B43B92">
        <w:rPr>
          <w:rFonts w:cs="Arial"/>
          <w:szCs w:val="19"/>
        </w:rPr>
        <w:t>n</w:t>
      </w:r>
      <w:r w:rsidR="00B43B92" w:rsidRPr="00E076FB">
        <w:rPr>
          <w:rFonts w:cs="Arial"/>
          <w:szCs w:val="19"/>
        </w:rPr>
        <w:t>a</w:t>
      </w:r>
      <w:r w:rsidR="00B43B92">
        <w:rPr>
          <w:rFonts w:cs="Arial"/>
          <w:szCs w:val="19"/>
        </w:rPr>
        <w:t>j</w:t>
      </w:r>
      <w:r w:rsidR="00B43B92" w:rsidRPr="00E076FB">
        <w:rPr>
          <w:rFonts w:cs="Arial"/>
          <w:szCs w:val="19"/>
        </w:rPr>
        <w:t xml:space="preserve">mä naplnenie reštriktívne vykladaných ustanovení ZVO, na ktoré sa pri danom postupe prijímateľ odvoláva) a podložiť relevantnou dokumentáciou, pričom odôvodnenie aj príslušnú dokumentáciu predkladá na kontrolu </w:t>
      </w:r>
      <w:r w:rsidR="00B43B92">
        <w:rPr>
          <w:rFonts w:cs="Arial"/>
          <w:szCs w:val="19"/>
        </w:rPr>
        <w:t>poskytovateľovi.</w:t>
      </w:r>
    </w:p>
    <w:p w14:paraId="33E1B80E" w14:textId="77777777" w:rsidR="00FD5A49" w:rsidRDefault="00FD5A49" w:rsidP="00852446">
      <w:pPr>
        <w:pStyle w:val="Odsekzoznamu"/>
        <w:tabs>
          <w:tab w:val="left" w:pos="1014"/>
        </w:tabs>
        <w:spacing w:before="120" w:after="120" w:line="288" w:lineRule="auto"/>
        <w:ind w:left="0"/>
        <w:contextualSpacing w:val="0"/>
        <w:jc w:val="both"/>
        <w:rPr>
          <w:b/>
        </w:rPr>
      </w:pPr>
    </w:p>
    <w:p w14:paraId="7A55D36A" w14:textId="2150CD53"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7A55D36B" w14:textId="130C54D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00B43B92" w:rsidRPr="00AB6258">
        <w:rPr>
          <w:rFonts w:cs="Arial"/>
          <w:color w:val="FF0000"/>
          <w:szCs w:val="19"/>
        </w:rPr>
        <w:t>Pri zadávaní zákaziek spadajúcich pod výnimky podľa § 1 ods. 2 až 14 ZVO (okrem zákaziek zadávaných vnútorným obstarávaním, pre ktoré sú určené pravidlá v</w:t>
      </w:r>
      <w:r w:rsidR="00B43B92">
        <w:rPr>
          <w:rFonts w:cs="Arial"/>
          <w:color w:val="FF0000"/>
          <w:szCs w:val="19"/>
        </w:rPr>
        <w:t> časti B.</w:t>
      </w:r>
      <w:r w:rsidR="00B43B92" w:rsidRPr="00AB6258">
        <w:rPr>
          <w:rFonts w:cs="Arial"/>
          <w:color w:val="FF0000"/>
          <w:szCs w:val="19"/>
        </w:rPr>
        <w:t xml:space="preserve"> tejto </w:t>
      </w:r>
      <w:r w:rsidR="00B43B92">
        <w:rPr>
          <w:rFonts w:cs="Arial"/>
          <w:color w:val="FF0000"/>
          <w:szCs w:val="19"/>
        </w:rPr>
        <w:t>kapitoly</w:t>
      </w:r>
      <w:r w:rsidR="00B43B92" w:rsidRPr="00AB6258">
        <w:rPr>
          <w:rFonts w:cs="Arial"/>
          <w:color w:val="FF0000"/>
          <w:szCs w:val="19"/>
        </w:rPr>
        <w:t xml:space="preserve">) je prijímateľ povinný postupovať primárne podľa pravidiel relevantných pre tento typ zákaziek uvedených v tejto príručke a podľa pravidiel uvedených v kapitole č. 3 Metodického pokynu CKO č. 12 </w:t>
      </w:r>
      <w:r w:rsidR="00B43B92" w:rsidRPr="009B5A7E">
        <w:rPr>
          <w:rFonts w:cs="Arial"/>
          <w:szCs w:val="19"/>
        </w:rPr>
        <w:t xml:space="preserve">k zadávaniu zákaziek nespadajúcich pod zákon o verejnom obstarávaní </w:t>
      </w:r>
      <w:r w:rsidR="00B43B92" w:rsidRPr="00AB6258">
        <w:rPr>
          <w:rFonts w:cs="Arial"/>
          <w:color w:val="FF0000"/>
          <w:szCs w:val="19"/>
          <w:u w:val="single"/>
        </w:rPr>
        <w:t>v rozsahu, ktorý nie je v rozpore s pravidlami tejto príručky</w:t>
      </w:r>
      <w:r w:rsidR="00B43B92" w:rsidRPr="00AB6258">
        <w:rPr>
          <w:rFonts w:cs="Arial"/>
          <w:color w:val="FF0000"/>
          <w:szCs w:val="19"/>
        </w:rPr>
        <w:t>. Z tohto dôvodu táto kapitola nepredstavuje vyčerpávajúci výklad pravid</w:t>
      </w:r>
      <w:r w:rsidR="00B43B92">
        <w:rPr>
          <w:rFonts w:cs="Arial"/>
          <w:color w:val="FF0000"/>
          <w:szCs w:val="19"/>
        </w:rPr>
        <w:t>iel uplatňujúcich sa pri zákazká</w:t>
      </w:r>
      <w:r w:rsidR="00B43B92" w:rsidRPr="00AB6258">
        <w:rPr>
          <w:rFonts w:cs="Arial"/>
          <w:color w:val="FF0000"/>
          <w:szCs w:val="19"/>
        </w:rPr>
        <w:t>ch nespadajúcich pod ZVO.</w:t>
      </w:r>
      <w:r w:rsidRPr="0073389C">
        <w:t xml:space="preserve">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3C06E087" w:rsidR="00AA6A7C" w:rsidRDefault="00AA6A7C" w:rsidP="009D7F63">
      <w:pPr>
        <w:tabs>
          <w:tab w:val="left" w:pos="1014"/>
        </w:tabs>
        <w:spacing w:before="120" w:after="120" w:line="288" w:lineRule="auto"/>
        <w:jc w:val="both"/>
      </w:pPr>
      <w:r w:rsidRPr="00AA6A7C">
        <w:t xml:space="preserve">Pravidlá uvedené v tejto časti </w:t>
      </w:r>
      <w:r w:rsidR="00B43B92">
        <w:rPr>
          <w:rFonts w:cs="Arial"/>
          <w:szCs w:val="19"/>
        </w:rPr>
        <w:t xml:space="preserve">kapitoly 2.5.9 príručky </w:t>
      </w:r>
      <w:r w:rsidRPr="00AA6A7C">
        <w:t>sa nevzťahujú na uzatváranie pracovných zmlúv, dohôd o prácach vykonávaných mimo pracovného pomeru alebo obdobného pracovného vzťahu v zmysle § 1 ods. 2 písm. e) ZVO.</w:t>
      </w:r>
    </w:p>
    <w:p w14:paraId="7676B567" w14:textId="77777777" w:rsidR="00280BB0" w:rsidRPr="00280BB0" w:rsidRDefault="009D7F63" w:rsidP="00280BB0">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 xml:space="preserve">Vo výnimočných prípadoch, kedy môže ísť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w:t>
      </w:r>
      <w:r w:rsidR="00280BB0" w:rsidRPr="00280BB0">
        <w:lastRenderedPageBreak/>
        <w:t>predmetu zákazky, resp. k predmetu zákazky, v rámci ktorého nie je možné vykonať prieskum trhu, musí byť súčasťou dokumentácie k zákazke.</w:t>
      </w:r>
    </w:p>
    <w:p w14:paraId="2958E783" w14:textId="4A90EEE5" w:rsidR="00111724" w:rsidRDefault="00111724" w:rsidP="009D7F63">
      <w:pPr>
        <w:tabs>
          <w:tab w:val="left" w:pos="1014"/>
        </w:tabs>
        <w:spacing w:before="120" w:after="120" w:line="288" w:lineRule="auto"/>
        <w:jc w:val="both"/>
      </w:pPr>
    </w:p>
    <w:p w14:paraId="7A55D374" w14:textId="2F6E63F8" w:rsidR="009D7F63" w:rsidRPr="0073389C" w:rsidRDefault="00111724" w:rsidP="00852446">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B43B92" w:rsidRPr="00B43B92">
        <w:rPr>
          <w:rFonts w:cs="Arial"/>
          <w:szCs w:val="19"/>
        </w:rPr>
        <w:t xml:space="preserve"> </w:t>
      </w:r>
      <w:r w:rsidR="00B43B92" w:rsidRPr="0068047A">
        <w:rPr>
          <w:rFonts w:cs="Arial"/>
          <w:szCs w:val="19"/>
        </w:rPr>
        <w:t>hodnote zákazky a náročnosti vypracovania ponuky</w:t>
      </w:r>
      <w:r w:rsidR="003D6254">
        <w:t>,</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B43B92" w:rsidRPr="00B43B92">
        <w:rPr>
          <w:rFonts w:cs="Arial"/>
          <w:szCs w:val="19"/>
        </w:rPr>
        <w:t xml:space="preserve"> </w:t>
      </w:r>
      <w:r w:rsidR="00B43B92" w:rsidRPr="0068047A">
        <w:rPr>
          <w:rFonts w:cs="Arial"/>
          <w:szCs w:val="19"/>
        </w:rPr>
        <w:t>od oslovenia potenciálnych dodávateľov</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7A55D375" w14:textId="5B1F732D"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 Prijímateľ vyhotoví zápis z</w:t>
      </w:r>
      <w:r w:rsidR="00B43B92">
        <w:t> </w:t>
      </w:r>
      <w:r w:rsidRPr="0073389C">
        <w:t>prieskumu</w:t>
      </w:r>
      <w:r w:rsidR="00B43B92">
        <w:t xml:space="preserve"> trhu</w:t>
      </w:r>
      <w:r w:rsidRPr="0073389C">
        <w:rPr>
          <w:i/>
        </w:rPr>
        <w:t xml:space="preserve"> </w:t>
      </w:r>
      <w:r w:rsidRPr="0073389C">
        <w:t xml:space="preserve">(príloha č. </w:t>
      </w:r>
      <w:r w:rsidR="001A6E82" w:rsidRPr="0073389C">
        <w:t>2</w:t>
      </w:r>
      <w:r w:rsidR="001A6E82">
        <w:t>5</w:t>
      </w:r>
      <w:r w:rsidRPr="0073389C">
        <w:t xml:space="preserve">). </w:t>
      </w:r>
    </w:p>
    <w:p w14:paraId="33CAF6ED" w14:textId="6D43049D" w:rsidR="00280BB0" w:rsidRPr="0042029B" w:rsidRDefault="00280BB0" w:rsidP="00280BB0">
      <w:pPr>
        <w:autoSpaceDE w:val="0"/>
        <w:autoSpaceDN w:val="0"/>
        <w:adjustRightInd w:val="0"/>
        <w:spacing w:before="120" w:after="120" w:line="288" w:lineRule="auto"/>
        <w:jc w:val="both"/>
      </w:pPr>
      <w:r w:rsidRPr="0042029B">
        <w:t>V prípade výnimky, ktorá nie je viazaná na finančný limit, nie je povinnosťou prijímateľa predložiť určenie a výpočet predpokladanej hodnoty zákazky. Obdobne v prípade výnimiek, ktoré sú viazané na finančné limity podlimitných zákaziek</w:t>
      </w:r>
      <w:r w:rsidR="004019DE">
        <w:t>,</w:t>
      </w:r>
      <w:r w:rsidRPr="0042029B">
        <w:t xml:space="preserve"> zákaziek s nízkou hodnotou</w:t>
      </w:r>
      <w:r w:rsidR="004019DE" w:rsidRPr="004019DE">
        <w:rPr>
          <w:rFonts w:cs="Arial"/>
          <w:szCs w:val="19"/>
        </w:rPr>
        <w:t xml:space="preserve"> </w:t>
      </w:r>
      <w:r w:rsidR="004019DE" w:rsidRPr="00407515">
        <w:rPr>
          <w:rFonts w:cs="Arial"/>
          <w:szCs w:val="19"/>
        </w:rPr>
        <w:t>a</w:t>
      </w:r>
      <w:r w:rsidR="004019DE" w:rsidRPr="00AB6258">
        <w:rPr>
          <w:rFonts w:cs="Arial"/>
          <w:szCs w:val="19"/>
        </w:rPr>
        <w:t> zákaziek podľa § 1 ods. 14 ZVO</w:t>
      </w:r>
      <w:r w:rsidRPr="0042029B">
        <w:t>, nie je potrebné určovať predpokladanú hodnotu zákazky, ale rozhodujúce je, aby zmluva, ktorá je uzatvorená s úspešným uchádzačom, bola vo finančnom limite, ktorý je spojený s možnosťou uplatnenia predmetnej výnimky</w:t>
      </w:r>
      <w:r w:rsidR="004019DE" w:rsidRPr="00AB6258">
        <w:rPr>
          <w:rFonts w:cs="Arial"/>
          <w:szCs w:val="19"/>
        </w:rPr>
        <w:t>(finančné limity sú uvádzané v EUR bez DPH)</w:t>
      </w:r>
      <w:r w:rsidRPr="0042029B">
        <w:t>. Prijímateľ pri zadávaní podlimitnej zákazky</w:t>
      </w:r>
      <w:r w:rsidR="00B43B92">
        <w:t>,</w:t>
      </w:r>
      <w:r w:rsidRPr="0042029B">
        <w:t xml:space="preserve"> zákazky s nízkou hodnotou</w:t>
      </w:r>
      <w:r w:rsidR="00B43B92" w:rsidRPr="00B43B92">
        <w:rPr>
          <w:rFonts w:cs="Arial"/>
          <w:szCs w:val="19"/>
        </w:rPr>
        <w:t xml:space="preserve"> </w:t>
      </w:r>
      <w:r w:rsidR="00B43B92" w:rsidRPr="00407515">
        <w:rPr>
          <w:rFonts w:cs="Arial"/>
          <w:szCs w:val="19"/>
        </w:rPr>
        <w:t>a</w:t>
      </w:r>
      <w:r w:rsidR="00B43B92" w:rsidRPr="00AB6258">
        <w:rPr>
          <w:rFonts w:cs="Arial"/>
          <w:szCs w:val="19"/>
        </w:rPr>
        <w:t> zákaziek podľa § 1 ods. 14 ZVO</w:t>
      </w:r>
      <w:r w:rsidRPr="0042029B">
        <w:t xml:space="preserve"> v režime výnimky nesmie zákazku umelo rozdeliť s cieľom vyhnúť sa pravidlám a postupom VO.</w:t>
      </w:r>
    </w:p>
    <w:p w14:paraId="0C6FA0E4" w14:textId="1E2BBC0E" w:rsidR="00280BB0" w:rsidRPr="0042029B" w:rsidRDefault="00280BB0" w:rsidP="00280BB0">
      <w:pPr>
        <w:autoSpaceDE w:val="0"/>
        <w:autoSpaceDN w:val="0"/>
        <w:adjustRightInd w:val="0"/>
        <w:spacing w:before="120" w:after="120" w:line="288" w:lineRule="auto"/>
        <w:jc w:val="both"/>
      </w:pPr>
      <w:r w:rsidRPr="0042029B">
        <w:t xml:space="preserve">Prieskum trhu slúži pre overenie hospodárnosti výdavkov zákazky, pričom </w:t>
      </w:r>
      <w:r w:rsidR="00AA04BE">
        <w:t>na</w:t>
      </w:r>
      <w:r w:rsidR="00AA04BE" w:rsidRPr="0042029B">
        <w:t xml:space="preserve"> </w:t>
      </w:r>
      <w:r w:rsidRPr="0042029B">
        <w:t>tento účel je možné aktuálnu cenovú ponuku hospodárskeho subjektu, v prospech ktorého bude zadaná zákazka v režime výnimky, porovnať s cenovými ponukami, ktoré nie sú staršie ako 6 mesiacov v porovnaní s </w:t>
      </w:r>
      <w:r w:rsidR="00AA04BE" w:rsidRPr="0068047A">
        <w:rPr>
          <w:rFonts w:cs="Arial"/>
          <w:szCs w:val="19"/>
        </w:rPr>
        <w:t>dátumom vyhotovenia cenovej ponuky</w:t>
      </w:r>
      <w:r w:rsidR="00AA04BE" w:rsidRPr="0042029B" w:rsidDel="00AA04BE">
        <w:t xml:space="preserve"> </w:t>
      </w:r>
      <w:r w:rsidRPr="0042029B">
        <w:t xml:space="preserve">hospodárskeho subjektu, ktorému sa zadáva zákazka. </w:t>
      </w:r>
      <w:r w:rsidR="00AA04BE" w:rsidRPr="00407515">
        <w:rPr>
          <w:rFonts w:cs="Arial"/>
          <w:szCs w:val="19"/>
        </w:rPr>
        <w:t xml:space="preserve">Ak sa cenová ponuka hospodárskeho subjektu, v prospech ktorého má byť zadaná zákazka, porovnáva s cenovými ponukami na rovnaké alebo porovnateľné predmety zákazky, ktoré boli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 </w:t>
      </w:r>
      <w:r w:rsidRPr="0042029B">
        <w:t xml:space="preserve">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aktuálnu cenovú ponuku hospodárskeho subjektu, v prospech ktorého bude zadaná zákazka v režime výnimky, porovná s cenovými ponukami </w:t>
      </w:r>
      <w:r w:rsidR="00AA04BE" w:rsidRPr="00407515">
        <w:rPr>
          <w:rFonts w:cs="Arial"/>
          <w:szCs w:val="19"/>
        </w:rPr>
        <w:t xml:space="preserve">na rovnaké alebo porovnateľné predmety zákazky </w:t>
      </w:r>
      <w:r w:rsidRPr="0042029B">
        <w:t>minimálne ďalších dvoch hospodárskych subjektov. Tieto hospodárske subjekty musia byť oprávnené dodávať tovar, poskytovať služby, alebo realizovať stavebné práce, ktoré tvoria predmet zákazky.</w:t>
      </w:r>
    </w:p>
    <w:p w14:paraId="59AC6E7A" w14:textId="77777777" w:rsidR="00280BB0" w:rsidRDefault="00280BB0" w:rsidP="009D7F63">
      <w:pPr>
        <w:autoSpaceDE w:val="0"/>
        <w:autoSpaceDN w:val="0"/>
        <w:adjustRightInd w:val="0"/>
        <w:spacing w:before="120" w:after="120" w:line="288" w:lineRule="auto"/>
        <w:jc w:val="both"/>
        <w:rPr>
          <w:b/>
          <w:i/>
          <w:color w:val="FF0000"/>
        </w:rPr>
      </w:pPr>
    </w:p>
    <w:p w14:paraId="6DA756E1" w14:textId="37FB6F56" w:rsidR="00C43500" w:rsidRDefault="00C43500" w:rsidP="009D7F63">
      <w:pPr>
        <w:autoSpaceDE w:val="0"/>
        <w:autoSpaceDN w:val="0"/>
        <w:adjustRightInd w:val="0"/>
        <w:spacing w:before="120" w:after="120" w:line="288" w:lineRule="auto"/>
        <w:jc w:val="both"/>
      </w:pPr>
      <w:r w:rsidRPr="00C340D9">
        <w:rPr>
          <w:b/>
          <w:i/>
          <w:color w:val="FF0000"/>
        </w:rPr>
        <w:t>Povinnosť prijímateľa:</w:t>
      </w:r>
      <w:r w:rsidR="00AA04BE" w:rsidRPr="00AA04BE">
        <w:rPr>
          <w:rFonts w:cs="Arial"/>
          <w:szCs w:val="19"/>
        </w:rPr>
        <w:t xml:space="preserve"> </w:t>
      </w:r>
      <w:r w:rsidR="00AA04BE">
        <w:rPr>
          <w:rFonts w:cs="Arial"/>
          <w:szCs w:val="19"/>
        </w:rPr>
        <w:t>V</w:t>
      </w:r>
      <w:r w:rsidR="00AA04BE" w:rsidRPr="00517B0A">
        <w:rPr>
          <w:rFonts w:cs="Arial"/>
          <w:szCs w:val="19"/>
        </w:rPr>
        <w:t xml:space="preserve"> prípade zadávania zákazky </w:t>
      </w:r>
      <w:r w:rsidR="00AA04BE" w:rsidRPr="0068047A">
        <w:rPr>
          <w:rFonts w:cs="Arial"/>
          <w:szCs w:val="19"/>
        </w:rPr>
        <w:t>podľa § 1 ods. 2 písm. c) ZVO na nadobúdanie existujúcich stavieb alebo nájom existujúcich stavieb a iných nehnuteľností alebo nadobúdanie práv k nim akýmkoľvek spôsobom financovania je</w:t>
      </w:r>
      <w:r w:rsidRPr="00C340D9">
        <w:rPr>
          <w:b/>
          <w:i/>
          <w:color w:val="FF0000"/>
        </w:rPr>
        <w:t xml:space="preserve"> </w:t>
      </w:r>
      <w:r w:rsidR="00AA04BE">
        <w:t>p</w:t>
      </w:r>
      <w:r w:rsidR="00280BB0" w:rsidRPr="0042029B">
        <w:t>rijímateľ je povinný vykonať prieskum trhu, ktorým sa má preukázať hospodárnosť</w:t>
      </w:r>
      <w:r w:rsidR="00AA04BE" w:rsidRPr="00AA04BE">
        <w:rPr>
          <w:rFonts w:cs="Arial"/>
          <w:szCs w:val="19"/>
        </w:rPr>
        <w:t xml:space="preserve"> </w:t>
      </w:r>
      <w:r w:rsidR="00AA04BE" w:rsidRPr="0068047A">
        <w:rPr>
          <w:rFonts w:cs="Arial"/>
          <w:szCs w:val="19"/>
        </w:rPr>
        <w:t>alebo sa hospodárnosť výdavkov overí na základe znaleckého posudku.</w:t>
      </w:r>
      <w:r w:rsidR="00280BB0" w:rsidRPr="0042029B">
        <w:t xml:space="preserve">. </w:t>
      </w:r>
      <w:r w:rsidRPr="001B411C">
        <w:t>Ak prijíma</w:t>
      </w:r>
      <w:r w:rsidRPr="001F7F84">
        <w:t xml:space="preserve">teľ zadá zákazku na nadobúdanie existujúcich stavieb alebo nájom existujúcich stavieb a iných nehnuteľností </w:t>
      </w:r>
      <w:r w:rsidR="00AA04BE" w:rsidRPr="0068047A">
        <w:rPr>
          <w:rFonts w:cs="Arial"/>
          <w:szCs w:val="19"/>
        </w:rPr>
        <w:t xml:space="preserve">prieskumom trhu </w:t>
      </w:r>
      <w:r w:rsidRPr="001F7F84">
        <w:t>uchádzačovi, ktorý neponúkne najnižšiu cenu, musí svoje rozhodnutie o zadaní zákazky riadne odôvodniť s ohľadom na dodržanie pravidiel hospodárnosti.</w:t>
      </w:r>
      <w:r w:rsidR="00AA04BE" w:rsidRPr="0068047A">
        <w:rPr>
          <w:rFonts w:cs="Arial"/>
          <w:szCs w:val="19"/>
        </w:rPr>
        <w:t xml:space="preserve"> Informácia</w:t>
      </w:r>
      <w:r w:rsidR="00AA04BE" w:rsidRPr="003C06CA">
        <w:rPr>
          <w:rFonts w:cs="Arial"/>
          <w:szCs w:val="19"/>
        </w:rPr>
        <w:t xml:space="preserve">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môže zohľadniť (ak by vyhodnotil ako úspešného, uchádzača s vyššou cenou). </w:t>
      </w:r>
      <w:r w:rsidRPr="001F7F84">
        <w:t>V rámci prieskumu trhu má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w:t>
      </w:r>
      <w:r w:rsidR="00AA04BE" w:rsidRPr="00AA04BE">
        <w:rPr>
          <w:rFonts w:cs="Arial"/>
          <w:szCs w:val="19"/>
        </w:rPr>
        <w:t xml:space="preserve"> </w:t>
      </w:r>
      <w:r w:rsidR="00AA04BE" w:rsidRPr="003C06CA">
        <w:rPr>
          <w:rFonts w:cs="Arial"/>
          <w:szCs w:val="19"/>
        </w:rPr>
        <w:t>a princípy uvedené v tejto kapitole príručky</w:t>
      </w:r>
      <w:r w:rsidRPr="001F7F84">
        <w:t xml:space="preserve">. Pre účely </w:t>
      </w:r>
      <w:r w:rsidRPr="001F7F84">
        <w:lastRenderedPageBreak/>
        <w:t xml:space="preserve">preukázania hospodárnosti výdavkov je možné využiť aj inštitút znaleckého posudku, ktorý </w:t>
      </w:r>
      <w:r w:rsidR="00AA04BE" w:rsidRPr="003C06CA">
        <w:rPr>
          <w:rFonts w:cs="Arial"/>
          <w:szCs w:val="19"/>
        </w:rPr>
        <w:t>v tomto prípade môže nahradiť</w:t>
      </w:r>
      <w:r w:rsidR="00AA04BE">
        <w:t xml:space="preserve"> </w:t>
      </w:r>
      <w:r w:rsidRPr="001F7F84">
        <w:t>prieskum trhu.</w:t>
      </w:r>
      <w:r w:rsidR="00AA04BE" w:rsidRPr="00AA04BE">
        <w:rPr>
          <w:rFonts w:cs="Arial"/>
          <w:szCs w:val="19"/>
        </w:rPr>
        <w:t xml:space="preserve"> </w:t>
      </w:r>
      <w:r w:rsidR="00AA04BE" w:rsidRPr="003C06CA">
        <w:rPr>
          <w:rFonts w:cs="Arial"/>
          <w:szCs w:val="19"/>
        </w:rPr>
        <w:t xml:space="preserve">Náklady na </w:t>
      </w:r>
      <w:r w:rsidR="00AA04BE">
        <w:rPr>
          <w:rFonts w:cs="Arial"/>
          <w:szCs w:val="19"/>
        </w:rPr>
        <w:t xml:space="preserve">vyhotovenie </w:t>
      </w:r>
      <w:r w:rsidR="00AA04BE" w:rsidRPr="003C06CA">
        <w:rPr>
          <w:rFonts w:cs="Arial"/>
          <w:szCs w:val="19"/>
        </w:rPr>
        <w:t>znaleck</w:t>
      </w:r>
      <w:r w:rsidR="00AA04BE">
        <w:rPr>
          <w:rFonts w:cs="Arial"/>
          <w:szCs w:val="19"/>
        </w:rPr>
        <w:t>ého posudku</w:t>
      </w:r>
      <w:r w:rsidR="00AA04BE" w:rsidRPr="003C06CA">
        <w:rPr>
          <w:rFonts w:cs="Arial"/>
          <w:szCs w:val="19"/>
        </w:rPr>
        <w:t xml:space="preserve"> znáša prijímateľ.</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44EE3AE8"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ZVO je hospodárnejšia oproti výsledkom zisteným v rámci prieskumu trhu. V prípade, že výsledok prieskumu trhu nepreukáže túto hospodárnosť, je prijímateľ povinný postupovať pri zadávaní zákazky v zmysle pravidiel a postupov ZVO.</w:t>
      </w:r>
      <w:r w:rsidR="00280BB0">
        <w:t xml:space="preserve"> </w:t>
      </w:r>
      <w:r w:rsidR="00280BB0" w:rsidRPr="00280BB0">
        <w:t xml:space="preserve">. Deklaratórny prieskum trhu na overenie hospodárnosti môže prijímateľ vykonať ako: </w:t>
      </w:r>
    </w:p>
    <w:p w14:paraId="2D9DC41B" w14:textId="2C5C0E85" w:rsidR="00280BB0" w:rsidRPr="00280BB0" w:rsidRDefault="00280BB0" w:rsidP="005B7173">
      <w:pPr>
        <w:numPr>
          <w:ilvl w:val="0"/>
          <w:numId w:val="117"/>
        </w:numPr>
        <w:autoSpaceDE w:val="0"/>
        <w:autoSpaceDN w:val="0"/>
        <w:adjustRightInd w:val="0"/>
        <w:spacing w:line="288" w:lineRule="auto"/>
        <w:jc w:val="both"/>
      </w:pPr>
      <w:r w:rsidRPr="00280BB0">
        <w:t>prieskum trhu</w:t>
      </w:r>
      <w:r w:rsidR="00AA04BE" w:rsidRPr="00AA04BE">
        <w:rPr>
          <w:rFonts w:cs="Arial"/>
          <w:szCs w:val="19"/>
        </w:rPr>
        <w:t xml:space="preserve"> </w:t>
      </w:r>
      <w:r w:rsidR="00AA04BE">
        <w:rPr>
          <w:rFonts w:cs="Arial"/>
          <w:szCs w:val="19"/>
        </w:rPr>
        <w:t>oslovením potenciálnych dodávateľov</w:t>
      </w:r>
      <w:r w:rsidRPr="00280BB0">
        <w:t xml:space="preserve">, </w:t>
      </w:r>
    </w:p>
    <w:p w14:paraId="187902DF"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756FEE4A" w14:textId="630A43E0"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r w:rsidR="00AA04BE" w:rsidRPr="00AA04BE">
        <w:rPr>
          <w:rFonts w:cs="Arial"/>
          <w:szCs w:val="19"/>
        </w:rPr>
        <w:t xml:space="preserve"> </w:t>
      </w:r>
      <w:r w:rsidR="00AA04BE">
        <w:rPr>
          <w:rFonts w:cs="Arial"/>
          <w:szCs w:val="19"/>
        </w:rPr>
        <w:t>alebo prostredníctvom iným spôsobom identifikovaných relevantných cenových ponúk potenciálnych dodávateľov</w:t>
      </w:r>
      <w:r w:rsidRPr="00280BB0">
        <w:t>.</w:t>
      </w:r>
    </w:p>
    <w:p w14:paraId="62157F72" w14:textId="1856288C" w:rsidR="00280BB0" w:rsidRPr="00280BB0" w:rsidRDefault="00AA04BE" w:rsidP="00280BB0">
      <w:pPr>
        <w:autoSpaceDE w:val="0"/>
        <w:autoSpaceDN w:val="0"/>
        <w:adjustRightInd w:val="0"/>
        <w:spacing w:before="120" w:after="120" w:line="288" w:lineRule="auto"/>
        <w:jc w:val="both"/>
      </w:pPr>
      <w:r w:rsidRPr="003C06CA">
        <w:rPr>
          <w:rFonts w:cs="Arial"/>
          <w:color w:val="FF0000"/>
          <w:szCs w:val="19"/>
        </w:rPr>
        <w:t xml:space="preserve">Dôležitou podmienkou výnimky podľa § 1 ods. 12 písm. q) ZVO, ktorú je možné použiť v prípade, ak ide o dodanie tovaru, uskutočnenie stavebných prác alebo poskytnutie služby, ktorých odberateľom je verejný obstarávateľ </w:t>
      </w:r>
      <w:r>
        <w:rPr>
          <w:rFonts w:cs="Arial"/>
          <w:color w:val="FF0000"/>
          <w:szCs w:val="19"/>
        </w:rPr>
        <w:t xml:space="preserve"> </w:t>
      </w:r>
      <w:r w:rsidRPr="003C06CA">
        <w:rPr>
          <w:rFonts w:cs="Arial"/>
          <w:color w:val="FF0000"/>
          <w:szCs w:val="19"/>
        </w:rPr>
        <w:t>a dodávateľom verejný obstarávateľ, ktor</w:t>
      </w:r>
      <w:r>
        <w:rPr>
          <w:rFonts w:cs="Arial"/>
          <w:color w:val="FF0000"/>
          <w:szCs w:val="19"/>
        </w:rPr>
        <w:t>ý</w:t>
      </w:r>
      <w:r w:rsidRPr="003C06CA">
        <w:rPr>
          <w:rFonts w:cs="Arial"/>
          <w:color w:val="FF0000"/>
          <w:szCs w:val="19"/>
        </w:rPr>
        <w:t xml:space="preserve"> priamo dodáva tovar, uskutočňuje stavebnú prácu alebo poskytuje službu je, že obstarávaný predmet zákazky musí zabezpečiť priamo verejný obstarávateľ podľa § 7 ZVO, t. j. vlastnými kapacitami, nie prostredníctvom tretej osoby.</w:t>
      </w:r>
    </w:p>
    <w:p w14:paraId="6DC72E46" w14:textId="471428C5" w:rsidR="00280BB0" w:rsidRPr="00AD07E2" w:rsidRDefault="00AA04BE" w:rsidP="00AD07E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AD07E2">
        <w:rPr>
          <w:b/>
          <w:i/>
        </w:rPr>
        <w:t xml:space="preserve">Dôležité upozornenie: </w:t>
      </w:r>
      <w:r w:rsidR="00280BB0" w:rsidRPr="001549ED">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r w:rsidR="00280BB0" w:rsidRPr="00AD07E2">
        <w:rPr>
          <w:b/>
          <w:i/>
        </w:rPr>
        <w:t>.</w:t>
      </w:r>
    </w:p>
    <w:p w14:paraId="7DF99203" w14:textId="43EB1660" w:rsidR="00280BB0" w:rsidRPr="00280BB0" w:rsidRDefault="00280BB0" w:rsidP="00280BB0">
      <w:pPr>
        <w:autoSpaceDE w:val="0"/>
        <w:autoSpaceDN w:val="0"/>
        <w:adjustRightInd w:val="0"/>
        <w:spacing w:before="120" w:after="120" w:line="288" w:lineRule="auto"/>
        <w:jc w:val="both"/>
      </w:pPr>
      <w:r w:rsidRPr="00280BB0">
        <w:t>V prípade zákaziek</w:t>
      </w:r>
      <w:r w:rsidR="00AA04BE" w:rsidRPr="00AA04BE">
        <w:rPr>
          <w:rFonts w:cs="Arial"/>
          <w:szCs w:val="19"/>
        </w:rPr>
        <w:t xml:space="preserve"> </w:t>
      </w:r>
      <w:r w:rsidR="00AA04BE" w:rsidRPr="003C06CA">
        <w:rPr>
          <w:rFonts w:cs="Arial"/>
          <w:szCs w:val="19"/>
        </w:rPr>
        <w:t>nespadajúcich pod ZVO, ktoré nie sú zákazkami podľa § 1 ods. 14 ZVO a</w:t>
      </w:r>
      <w:r w:rsidRPr="00280BB0">
        <w:t xml:space="preserve"> ktorých hodnota je do 10 000 EUR bez DPH, je možné určiť úspešného uchádzača priamym zadaním (týka sa aj prípadov, ktoré sú spájané s povinným prieskumom trhu), ak poskytovateľ vo vzťahu k predmetu zákazky určil na dané výdavky finančné limity</w:t>
      </w:r>
      <w:r w:rsidR="00AA04BE" w:rsidRPr="00AA04BE">
        <w:rPr>
          <w:rFonts w:cs="Arial"/>
          <w:szCs w:val="19"/>
        </w:rPr>
        <w:t xml:space="preserve"> </w:t>
      </w:r>
      <w:r w:rsidR="00AA04BE" w:rsidRPr="00226B82">
        <w:rPr>
          <w:rFonts w:cs="Arial"/>
          <w:szCs w:val="19"/>
        </w:rPr>
        <w:t>percentuálne limity alebo benchmarky</w:t>
      </w:r>
      <w:r w:rsidRPr="00280BB0">
        <w:t>, ktoré zohľadňujú dodržanie pravidiel hospodárnosti v súlade s metodickým pokynom CKO č. 18 k overovaniu hospodárnosti výdavkov.</w:t>
      </w:r>
    </w:p>
    <w:p w14:paraId="7A1343EB" w14:textId="05A222F2" w:rsidR="00914736" w:rsidRDefault="00AA04BE" w:rsidP="009D7F63">
      <w:pPr>
        <w:autoSpaceDE w:val="0"/>
        <w:autoSpaceDN w:val="0"/>
        <w:adjustRightInd w:val="0"/>
        <w:spacing w:before="120" w:after="120" w:line="288" w:lineRule="auto"/>
        <w:jc w:val="both"/>
        <w:rPr>
          <w:rFonts w:cs="Arial"/>
          <w:szCs w:val="19"/>
        </w:rPr>
      </w:pPr>
      <w:r w:rsidRPr="00226B82">
        <w:rPr>
          <w:rFonts w:cs="Arial"/>
          <w:szCs w:val="19"/>
        </w:rPr>
        <w:t xml:space="preserve">Od 1.1.2019 je účinná novela ZVO, ktorá zaviedla novú kategóriu zákaziek, na ktoré sa nevzťahuje pôsobnosť ZVO, tzv. „zákazky malého rozsahu“ podľa § 1 ods. 14 ZVO, ktorých predpokladaná hodnota je nižšia ako 5 000 EUR v priebehu kalendárneho roka alebo počas platnosti zmluvy, ak sa zmluva uzatvára na dlhšie obdobie ako jeden kalendárny rok. V prípade zákaziek do 5 000 EUR, ktoré spĺňajú podmienky podľa § 1 ods. 14 ZVO, je možné určiť úspešného uchádzača priamym zadaním, pričom hospodárnosť bude overená v rámci finančnej kontroly. </w:t>
      </w:r>
      <w:r>
        <w:rPr>
          <w:rFonts w:cs="Arial"/>
          <w:szCs w:val="19"/>
        </w:rPr>
        <w:t>Poskytovateľ</w:t>
      </w:r>
      <w:r w:rsidRPr="00226B82">
        <w:rPr>
          <w:rFonts w:cs="Arial"/>
          <w:szCs w:val="19"/>
        </w:rPr>
        <w:t xml:space="preserve"> v rámci kontroly takto vznik</w:t>
      </w:r>
      <w:r>
        <w:rPr>
          <w:rFonts w:cs="Arial"/>
          <w:szCs w:val="19"/>
        </w:rPr>
        <w:t>n</w:t>
      </w:r>
      <w:r w:rsidRPr="00226B82">
        <w:rPr>
          <w:rFonts w:cs="Arial"/>
          <w:szCs w:val="19"/>
        </w:rPr>
        <w:t>utých výdavkov využije primerané nástroje na overenie hospodárnosti.</w:t>
      </w:r>
    </w:p>
    <w:p w14:paraId="707AA01B" w14:textId="77777777" w:rsidR="00AA04BE" w:rsidRDefault="00AA04BE" w:rsidP="009D7F63">
      <w:pPr>
        <w:autoSpaceDE w:val="0"/>
        <w:autoSpaceDN w:val="0"/>
        <w:adjustRightInd w:val="0"/>
        <w:spacing w:before="120" w:after="120" w:line="288" w:lineRule="auto"/>
        <w:jc w:val="both"/>
        <w:rPr>
          <w:b/>
          <w:i/>
          <w:color w:val="FF0000"/>
        </w:rPr>
      </w:pPr>
    </w:p>
    <w:p w14:paraId="0E766E85" w14:textId="3F6B6A51" w:rsidR="00AA04BE" w:rsidRPr="001F7F84" w:rsidRDefault="00AA04BE" w:rsidP="00AA04BE">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008D5DB2" w:rsidRPr="00851049">
        <w:rPr>
          <w:rFonts w:cs="Arial"/>
          <w:szCs w:val="19"/>
        </w:rPr>
        <w:t>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5 000 EUR a viac a nejde o zákazku nespadajúcu pod ZVO, ktorá je výnimkou aj podľa § 1 ods. 2 až 13 ZVO, nejde o tzv. „zákazku malého rozsahu“, ale o zákazku s nízkou hodnotou.</w:t>
      </w:r>
    </w:p>
    <w:p w14:paraId="147CAFF1" w14:textId="77777777" w:rsidR="00AA04BE" w:rsidRDefault="00AA04BE" w:rsidP="009D7F63">
      <w:pPr>
        <w:autoSpaceDE w:val="0"/>
        <w:autoSpaceDN w:val="0"/>
        <w:adjustRightInd w:val="0"/>
        <w:spacing w:before="120" w:after="120" w:line="288" w:lineRule="auto"/>
        <w:jc w:val="both"/>
        <w:rPr>
          <w:b/>
          <w:i/>
          <w:color w:val="00B0F0"/>
        </w:rPr>
      </w:pPr>
    </w:p>
    <w:p w14:paraId="7A55D377" w14:textId="6EEA75E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w:t>
      </w:r>
      <w:r w:rsidR="005A6FA5">
        <w:rPr>
          <w:rFonts w:cs="Arial"/>
          <w:szCs w:val="19"/>
        </w:rPr>
        <w:t>/alebo</w:t>
      </w:r>
      <w:r w:rsidR="005A6FA5" w:rsidRPr="00703E20">
        <w:rPr>
          <w:rFonts w:cs="Arial"/>
          <w:szCs w:val="19"/>
        </w:rPr>
        <w:t> </w:t>
      </w:r>
      <w:r w:rsidRPr="0073389C">
        <w:t xml:space="preserve"> po podpise zmluvy s úspešným uchádzačom. </w:t>
      </w:r>
    </w:p>
    <w:p w14:paraId="7A55D378" w14:textId="44A4E6D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kontrolu zákazky po vykonaní prieskumu trhu</w:t>
      </w:r>
      <w:r w:rsidR="00280BB0">
        <w:t xml:space="preserve"> (ak sa realizuje)</w:t>
      </w:r>
      <w:r w:rsidRPr="0073389C">
        <w:t xml:space="preserve">, v ktorých ponuka úspešného </w:t>
      </w:r>
      <w:r w:rsidR="00CE76DF">
        <w:rPr>
          <w:rFonts w:cs="Arial"/>
          <w:szCs w:val="19"/>
        </w:rPr>
        <w:t>dodávateľa</w:t>
      </w:r>
      <w:r w:rsidRPr="0073389C">
        <w:t xml:space="preserve"> je rovn</w:t>
      </w:r>
      <w:r w:rsidR="00CE76DF">
        <w:t>ak</w:t>
      </w:r>
      <w:r w:rsidRPr="0073389C">
        <w:t xml:space="preserve">á alebo vyššia ako </w:t>
      </w:r>
      <w:r w:rsidR="001549ED">
        <w:t>15</w:t>
      </w:r>
      <w:r w:rsidR="00CE76DF" w:rsidRPr="0073389C">
        <w:t> </w:t>
      </w:r>
      <w:r w:rsidRPr="0073389C">
        <w:t xml:space="preserve">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w:t>
      </w:r>
      <w:r w:rsidR="00CE76DF" w:rsidRPr="0068047A">
        <w:rPr>
          <w:rFonts w:cs="Arial"/>
          <w:szCs w:val="19"/>
        </w:rPr>
        <w:t>dodávateľom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w:t>
      </w:r>
      <w:r w:rsidR="00CE76DF" w:rsidRPr="0068047A">
        <w:rPr>
          <w:rFonts w:cs="Arial"/>
          <w:szCs w:val="19"/>
        </w:rPr>
        <w:t>dodávateľa</w:t>
      </w:r>
      <w:r w:rsidR="00D642ED" w:rsidRPr="00D642ED">
        <w:t xml:space="preserve"> je nižšia ako </w:t>
      </w:r>
      <w:r w:rsidR="001549ED">
        <w:t>15</w:t>
      </w:r>
      <w:r w:rsidR="00CE76DF" w:rsidRPr="00D642ED">
        <w:t> </w:t>
      </w:r>
      <w:r w:rsidR="00D642ED" w:rsidRPr="00D642ED">
        <w:t>000 EUR bez DPH, prijímateľ takúto zákazku predkladá na kontrolu VO až po podpise zmluvy s </w:t>
      </w:r>
      <w:r w:rsidR="00CE76DF">
        <w:rPr>
          <w:rFonts w:cs="Arial"/>
          <w:szCs w:val="19"/>
        </w:rPr>
        <w:t>dodávateľom</w:t>
      </w:r>
      <w:r w:rsidR="00D642ED" w:rsidRPr="00D642ED">
        <w:t xml:space="preserve"> analogicky k postupu pri štandardnej ex-post kontrole</w:t>
      </w:r>
      <w:r w:rsidRPr="0073389C">
        <w:t xml:space="preserve">. </w:t>
      </w:r>
    </w:p>
    <w:p w14:paraId="7A55D379" w14:textId="05387DEE" w:rsidR="009D7F63" w:rsidRPr="0073389C" w:rsidRDefault="00CE76DF" w:rsidP="009D7F63">
      <w:pPr>
        <w:autoSpaceDE w:val="0"/>
        <w:autoSpaceDN w:val="0"/>
        <w:adjustRightInd w:val="0"/>
        <w:spacing w:before="120" w:after="120" w:line="288" w:lineRule="auto"/>
        <w:jc w:val="both"/>
      </w:pPr>
      <w:r>
        <w:rPr>
          <w:rFonts w:cs="Arial"/>
          <w:szCs w:val="19"/>
        </w:rPr>
        <w:t>Minimálny r</w:t>
      </w:r>
      <w:r w:rsidR="009D7F63" w:rsidRPr="0073389C">
        <w:t xml:space="preserve">ozsah predkladanej dokumentácie na </w:t>
      </w:r>
      <w:r w:rsidR="005F5EA3">
        <w:t>finančnú</w:t>
      </w:r>
      <w:r w:rsidR="009D7F63" w:rsidRPr="0073389C">
        <w:t xml:space="preserve"> kontrolu</w:t>
      </w:r>
      <w:r w:rsidR="00D642ED">
        <w:t xml:space="preserve"> VO</w:t>
      </w:r>
      <w:r w:rsidR="009D7F63" w:rsidRPr="0073389C">
        <w:t xml:space="preserve"> pred podpisom zmluvy:</w:t>
      </w:r>
    </w:p>
    <w:p w14:paraId="7A55D37A"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0894B92"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výzva na predkladanie ponúk, vrátane potvrdenia o doručení </w:t>
      </w:r>
      <w:r w:rsidR="00CE76DF">
        <w:rPr>
          <w:rFonts w:cs="Arial"/>
          <w:szCs w:val="19"/>
        </w:rPr>
        <w:t>potenciálnym</w:t>
      </w:r>
      <w:r w:rsidR="00CE76DF" w:rsidRPr="0073389C">
        <w:t xml:space="preserve"> </w:t>
      </w:r>
      <w:r w:rsidRPr="0073389C">
        <w:t>dodávateľom</w:t>
      </w:r>
      <w:r w:rsidR="00CE76DF">
        <w:t xml:space="preserve"> </w:t>
      </w:r>
      <w:r w:rsidR="00CE76DF">
        <w:rPr>
          <w:rFonts w:cs="Arial"/>
          <w:szCs w:val="19"/>
        </w:rPr>
        <w:t>(ak bol prieskum trhu vykonaný oslovením potenciálnych dodávateľov oprávnených dodávať tovar/poskytovať službu/vykonávať práce, inak len opis požadovaného predmetu a kritériá na vyhodnotenie cenových ponúk)</w:t>
      </w:r>
      <w:r w:rsidRPr="0073389C">
        <w:t>,</w:t>
      </w:r>
    </w:p>
    <w:p w14:paraId="7A55D37C" w14:textId="41E2CA18"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CE76DF" w:rsidRPr="00CE76DF">
        <w:rPr>
          <w:rFonts w:cs="Arial"/>
          <w:szCs w:val="19"/>
        </w:rPr>
        <w:t xml:space="preserve"> </w:t>
      </w:r>
      <w:r w:rsidR="00CE76DF">
        <w:rPr>
          <w:rFonts w:cs="Arial"/>
          <w:szCs w:val="19"/>
        </w:rPr>
        <w:t>ak bol prieskum trhu vykonaný oslovením potenciálnych dodávateľov (inak len identifikované relevantné cenové ponuky potenciálnych dodávateľov oprávnených dodávať tovar/poskytovať službu/vykonávať práce)</w:t>
      </w:r>
      <w:r w:rsidR="00274E05">
        <w:t>,</w:t>
      </w:r>
    </w:p>
    <w:p w14:paraId="7A55D37D" w14:textId="0E8B199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zápisnica z </w:t>
      </w:r>
      <w:r w:rsidR="00CE76DF">
        <w:rPr>
          <w:rFonts w:cs="Arial"/>
          <w:szCs w:val="19"/>
        </w:rPr>
        <w:t xml:space="preserve">vykonaného prieskumu trhu (vrátane </w:t>
      </w:r>
      <w:r w:rsidRPr="0073389C">
        <w:t>vyhodnotenia ponúk</w:t>
      </w:r>
      <w:r w:rsidR="00CE76DF">
        <w:t>)</w:t>
      </w:r>
      <w:r w:rsidRPr="0073389C">
        <w:t>,</w:t>
      </w:r>
    </w:p>
    <w:p w14:paraId="7A55D37E" w14:textId="6343D34C"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návrh zmluvy s úspešným </w:t>
      </w:r>
      <w:r w:rsidR="00CE76DF">
        <w:rPr>
          <w:rFonts w:cs="Arial"/>
          <w:szCs w:val="19"/>
        </w:rPr>
        <w:t>dodávateľom (alebo objednávky)</w:t>
      </w:r>
      <w:r w:rsidRPr="0073389C">
        <w:t>,</w:t>
      </w:r>
    </w:p>
    <w:p w14:paraId="7A55D37F" w14:textId="684EBA2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r w:rsidR="00CE76DF">
        <w:t xml:space="preserve"> </w:t>
      </w:r>
      <w:r w:rsidR="00CE76DF">
        <w:rPr>
          <w:rFonts w:cs="Arial"/>
          <w:szCs w:val="19"/>
        </w:rPr>
        <w:t>(ak bol prieskum trhu vykonaný oslovením potenciálnych dodávateľov)</w:t>
      </w:r>
      <w:r w:rsidRPr="0073389C">
        <w:t>.</w:t>
      </w:r>
    </w:p>
    <w:p w14:paraId="7A55D380" w14:textId="3C0E0185" w:rsidR="009D7F63" w:rsidRPr="0073389C" w:rsidRDefault="00CE76DF" w:rsidP="009D7F63">
      <w:pPr>
        <w:autoSpaceDE w:val="0"/>
        <w:autoSpaceDN w:val="0"/>
        <w:adjustRightInd w:val="0"/>
        <w:spacing w:before="120" w:after="120" w:line="288" w:lineRule="auto"/>
      </w:pPr>
      <w:r>
        <w:rPr>
          <w:rFonts w:cs="Arial"/>
          <w:szCs w:val="19"/>
        </w:rPr>
        <w:t>Minimálny r</w:t>
      </w:r>
      <w:r w:rsidR="009D7F63" w:rsidRPr="0073389C">
        <w:t xml:space="preserve">ozsah predkladanej dokumentácie na </w:t>
      </w:r>
      <w:r w:rsidR="005F5EA3">
        <w:t xml:space="preserve">finančnú </w:t>
      </w:r>
      <w:r w:rsidR="009D7F63" w:rsidRPr="0073389C">
        <w:t>kontrolu</w:t>
      </w:r>
      <w:r w:rsidR="00D642ED">
        <w:t xml:space="preserve"> VO</w:t>
      </w:r>
      <w:r w:rsidR="009D7F63" w:rsidRPr="0073389C">
        <w:t xml:space="preserve"> po podpise zmluvy:</w:t>
      </w:r>
    </w:p>
    <w:p w14:paraId="7A55D381" w14:textId="005D2F46"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Zmluva  uzavretá medzi prijímateľom a úspešným </w:t>
      </w:r>
      <w:r w:rsidR="00CE76DF">
        <w:rPr>
          <w:rFonts w:cs="Arial"/>
          <w:szCs w:val="19"/>
        </w:rPr>
        <w:t>dodávateľom (alebo objednávky a jej akceptácie dodávateľom)</w:t>
      </w:r>
      <w:r w:rsidRPr="0073389C">
        <w:t>,</w:t>
      </w:r>
    </w:p>
    <w:p w14:paraId="7A55D382" w14:textId="1112CDA1"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w:t>
      </w:r>
      <w:r w:rsidR="00CE76DF">
        <w:rPr>
          <w:rFonts w:cs="Arial"/>
          <w:szCs w:val="19"/>
        </w:rPr>
        <w:t>– podľa legislatívnych povinností vzťahujúcich sa na prijímateľa</w:t>
      </w:r>
      <w:r w:rsidR="00CE76DF" w:rsidRPr="00703E20">
        <w:rPr>
          <w:rFonts w:cs="Arial"/>
          <w:szCs w:val="19"/>
        </w:rPr>
        <w:t xml:space="preserve"> </w:t>
      </w:r>
      <w:r w:rsidRPr="0073389C">
        <w:t xml:space="preserve">(uvedené zdokladuje napr. predložením „print screenu“), </w:t>
      </w:r>
    </w:p>
    <w:p w14:paraId="7A55D383"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11EB4FBF"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ať, napr. vyhotovením fotografií, ktoré preukážu cenu predmetu zákazky v čase uskutočňovania prieskumu</w:t>
      </w:r>
      <w:r w:rsidR="00D60F2D">
        <w:t xml:space="preserve"> a/alebo</w:t>
      </w:r>
      <w:r w:rsidRPr="00C047D6">
        <w:t xml:space="preserve"> zápis</w:t>
      </w:r>
      <w:r w:rsidR="00D60F2D">
        <w:t>om</w:t>
      </w:r>
      <w:r w:rsidRPr="00C047D6">
        <w:t xml:space="preserve"> z rokovania potvrdenými oboma stranami. </w:t>
      </w:r>
      <w:r w:rsidRPr="00852446">
        <w:rPr>
          <w:u w:val="singl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227B864B" w:rsidR="009D7F63" w:rsidRDefault="004A5C0C" w:rsidP="009D7F63">
      <w:pPr>
        <w:autoSpaceDE w:val="0"/>
        <w:autoSpaceDN w:val="0"/>
        <w:adjustRightInd w:val="0"/>
        <w:spacing w:before="120" w:after="120" w:line="288" w:lineRule="auto"/>
        <w:jc w:val="both"/>
      </w:pPr>
      <w:r w:rsidRPr="004A5C0C">
        <w:lastRenderedPageBreak/>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41A996C1"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22094F0B"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7A55D391" w14:textId="14D677F5"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lastRenderedPageBreak/>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3DAADCA"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kontrolu VO zákazky po vykonaní prieskumu trhu, v ktorých ponuka úspešného uchádzača je rovn</w:t>
      </w:r>
      <w:r w:rsidR="00D60F2D">
        <w:t>ak</w:t>
      </w:r>
      <w:r w:rsidR="00367E6F" w:rsidRPr="00367E6F">
        <w:t xml:space="preserve">á alebo vyššia ako </w:t>
      </w:r>
      <w:r w:rsidR="001549ED">
        <w:t>15</w:t>
      </w:r>
      <w:r w:rsidR="00D60F2D" w:rsidRPr="00367E6F">
        <w:t> </w:t>
      </w:r>
      <w:r w:rsidR="00367E6F" w:rsidRPr="00367E6F">
        <w:t xml:space="preserve">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1549ED">
        <w:t>15</w:t>
      </w:r>
      <w:r w:rsidR="00D60F2D" w:rsidRPr="00367E6F">
        <w:t> </w:t>
      </w:r>
      <w:r w:rsidR="00367E6F" w:rsidRPr="00367E6F">
        <w:t xml:space="preserve">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D43C971"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00B4886"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w:t>
      </w:r>
      <w:r w:rsidR="00D60F2D">
        <w:rPr>
          <w:rFonts w:cs="Arial"/>
          <w:szCs w:val="19"/>
        </w:rPr>
        <w:t>metodického pokynu</w:t>
      </w:r>
      <w:r w:rsidR="00D60F2D" w:rsidRPr="00344006">
        <w:rPr>
          <w:rFonts w:cs="Arial"/>
          <w:szCs w:val="19"/>
        </w:rPr>
        <w:t xml:space="preserve"> </w:t>
      </w:r>
      <w:r w:rsidR="00D60F2D">
        <w:rPr>
          <w:rFonts w:cs="Arial"/>
          <w:szCs w:val="19"/>
        </w:rPr>
        <w:t>CKO</w:t>
      </w:r>
      <w:r w:rsidR="00D60F2D" w:rsidRPr="0073389C" w:rsidDel="00D60F2D">
        <w:t xml:space="preserve"> </w:t>
      </w:r>
      <w:r w:rsidRPr="0073389C">
        <w:t xml:space="preserve">č. 12– napr. zriaďovacia listina vrátane všetkých relevantných dodatkov, výpis z OR SR nie starší ako 3 mesiace ku dňu predloženia dokumentácie, výpis z centrálneho depozitára cenných papierov, </w:t>
      </w:r>
    </w:p>
    <w:p w14:paraId="7A55D39F" w14:textId="4E0D0263"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 napr. výročné správy, auditné správy, účtovná závierka, analytická evidencia v účtovníctve a pod. za posledné tri ukončené účtovné obdobia</w:t>
      </w:r>
      <w:r w:rsidR="00E24496">
        <w:rPr>
          <w:rFonts w:cs="Arial"/>
          <w:szCs w:val="19"/>
        </w:rPr>
        <w:t>(ak je to objektívne  možné)</w:t>
      </w:r>
      <w:r w:rsidRPr="0073389C">
        <w:t>, alebo podnikateľský plán v prípade, že tieto doklady nie sú z dôvodu momentu vzniku subjektu dostupné,</w:t>
      </w:r>
    </w:p>
    <w:p w14:paraId="7A55D3A0" w14:textId="534399BC"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(príloha č. </w:t>
      </w:r>
      <w:r w:rsidR="001A6E82" w:rsidRPr="0073389C">
        <w:t>3</w:t>
      </w:r>
      <w:r w:rsidR="001A6E82">
        <w:t>0</w:t>
      </w:r>
      <w:r w:rsidRPr="0073389C">
        <w:t xml:space="preserve">), </w:t>
      </w:r>
    </w:p>
    <w:p w14:paraId="7A55D3A1" w14:textId="2CCDBC0D"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hospodárnosti vyplývajúcej zo zákona o finančnej kontrole a zo zákona o rozpočtových pravidlách,</w:t>
      </w:r>
    </w:p>
    <w:p w14:paraId="7A55D3A2" w14:textId="4575F13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splnenie podmienky uvedenej v </w:t>
      </w:r>
      <w:r w:rsidR="00E24496">
        <w:rPr>
          <w:rFonts w:cs="Arial"/>
          <w:szCs w:val="19"/>
        </w:rPr>
        <w:t>metodickom pokyne</w:t>
      </w:r>
      <w:r w:rsidR="00E24496" w:rsidRPr="00344006">
        <w:rPr>
          <w:rFonts w:cs="Arial"/>
          <w:szCs w:val="19"/>
        </w:rPr>
        <w:t xml:space="preserve"> </w:t>
      </w:r>
      <w:r w:rsidR="00E24496">
        <w:rPr>
          <w:rFonts w:cs="Arial"/>
          <w:szCs w:val="19"/>
        </w:rPr>
        <w:t>CKO</w:t>
      </w:r>
      <w:r w:rsidRPr="0073389C">
        <w:t xml:space="preserve"> č. 12</w:t>
      </w:r>
      <w:r w:rsidR="00367E6F" w:rsidRPr="00367E6F">
        <w:rPr>
          <w:rFonts w:cs="Arial"/>
          <w:szCs w:val="19"/>
        </w:rPr>
        <w:t xml:space="preserve"> </w:t>
      </w:r>
      <w:r w:rsidR="00367E6F" w:rsidRPr="00367E6F">
        <w:t>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legislatívne určenými činnosťami subjektov a pod.), preukázanie nižšieho ako 20 % podielu činností </w:t>
      </w:r>
      <w:r w:rsidRPr="0073389C">
        <w:lastRenderedPageBreak/>
        <w:t xml:space="preserve">na otvorenom trhu (napr. prostredníctvom dokladov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preukázanie výšky nákladov v zmysle </w:t>
      </w:r>
      <w:r w:rsidR="00E24496">
        <w:rPr>
          <w:rFonts w:cs="Arial"/>
          <w:szCs w:val="19"/>
        </w:rPr>
        <w:t>metodického pokynu</w:t>
      </w:r>
      <w:r w:rsidR="00E24496" w:rsidRPr="00344006">
        <w:rPr>
          <w:rFonts w:cs="Arial"/>
          <w:szCs w:val="19"/>
        </w:rPr>
        <w:t xml:space="preserve"> </w:t>
      </w:r>
      <w:r w:rsidR="00E24496">
        <w:rPr>
          <w:rFonts w:cs="Arial"/>
          <w:szCs w:val="19"/>
        </w:rPr>
        <w:t xml:space="preserve">CKO </w:t>
      </w:r>
      <w:r w:rsidRPr="0073389C">
        <w:t xml:space="preserve">č. 12, </w:t>
      </w:r>
    </w:p>
    <w:p w14:paraId="7A55D3A3" w14:textId="6E9E5F42" w:rsidR="009D7F63" w:rsidRPr="0073389C"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5BFD991F" w14:textId="13589F9A"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257A4E0F" w14:textId="1CE08EA0"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Poskytovateľ definuje </w:t>
      </w:r>
      <w:r w:rsidR="00E24496">
        <w:rPr>
          <w:color w:val="000000"/>
        </w:rPr>
        <w:t xml:space="preserve">presnejšie </w:t>
      </w:r>
      <w:r w:rsidRPr="00765CB1">
        <w:rPr>
          <w:color w:val="000000"/>
        </w:rPr>
        <w:t>pravidlá vzťahujúce sa na obstarávanie týchto zákaziek v rámci jednotlivých výziev/vyzvaní na predkladanie žiadostí o NFP.</w:t>
      </w:r>
    </w:p>
    <w:p w14:paraId="60114E3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Zákazky zadávané osobami, ktorým poskytne verejný obstarávateľ 50% a menej finančných prostriedkov na dodanie tovaru, uskutočnenie stavebných prác a poskytnutie služieb z NFP sa delia na:</w:t>
      </w:r>
    </w:p>
    <w:p w14:paraId="02D23B1C"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58FE0EA0" w14:textId="56326162"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2583EE63" w14:textId="18A7AD2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tohto typu nie je potrebné v osobitnom postupe určovať predpokladanú hodnotu zákazky, ale rozhodujúce je, aby zmluva, ktorá je uzatvorená  s úspešným dodávateľom, bola vo finančnom limite, ktorý je spojený s možnosťou uplatnenia postupu podľa </w:t>
      </w:r>
      <w:r w:rsidR="00E5073A">
        <w:rPr>
          <w:rFonts w:cs="Arial"/>
          <w:szCs w:val="19"/>
        </w:rPr>
        <w:t>metodického pokynu</w:t>
      </w:r>
      <w:r w:rsidR="00E5073A" w:rsidRPr="00765CB1" w:rsidDel="00E5073A">
        <w:rPr>
          <w:color w:val="000000"/>
        </w:rPr>
        <w:t xml:space="preserve"> </w:t>
      </w:r>
      <w:r w:rsidRPr="00765CB1">
        <w:rPr>
          <w:color w:val="000000"/>
        </w:rPr>
        <w:t>č. 12.</w:t>
      </w:r>
    </w:p>
    <w:p w14:paraId="515D12C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Dokumentáciu na kontrolu obstarávania predkladá prijímateľ pred podpisom zmluvy s úspešným uchádzačom na ex ante kontrolu (analogicky k pravidlám týkajúcim sa v tejto Príručke druhej ex ante kontroly) a po podpise zmluvy s úspešným uchádzačom (analogicky k pravidlám týkajúcim sa v tejto Príručke následnej ex post kontroly).</w:t>
      </w:r>
    </w:p>
    <w:p w14:paraId="7AA6025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w:t>
      </w:r>
      <w:r w:rsidRPr="00765CB1">
        <w:rPr>
          <w:color w:val="000000"/>
        </w:rPr>
        <w:lastRenderedPageBreak/>
        <w:t>vzťah. Dokumentáciu na kontrolu obstarávania predkladá prijímateľ po podpise zmluvy s úspešným dodávateľom (analogicky k pravidlám týkajúcim sa v tejto Príručke štandardnej ex post kontroly).</w:t>
      </w:r>
    </w:p>
    <w:p w14:paraId="4DB54163"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3D9A5532"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0802AFB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2509B2AA"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33171898" w14:textId="4DF924E1"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37521E35" w14:textId="18175085"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645D9D4F" w14:textId="77777777" w:rsidR="00765CB1" w:rsidRPr="00765CB1" w:rsidRDefault="00765CB1" w:rsidP="00765CB1">
      <w:pPr>
        <w:autoSpaceDE w:val="0"/>
        <w:autoSpaceDN w:val="0"/>
        <w:adjustRightInd w:val="0"/>
        <w:spacing w:before="120" w:after="120" w:line="288" w:lineRule="auto"/>
        <w:jc w:val="both"/>
        <w:rPr>
          <w:color w:val="000000"/>
        </w:rPr>
      </w:pPr>
    </w:p>
    <w:p w14:paraId="7668D98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2F6E1D95" w14:textId="77777777" w:rsidR="00765CB1" w:rsidRPr="00765CB1" w:rsidRDefault="00765CB1" w:rsidP="00765CB1">
      <w:pPr>
        <w:autoSpaceDE w:val="0"/>
        <w:autoSpaceDN w:val="0"/>
        <w:adjustRightInd w:val="0"/>
        <w:spacing w:before="120" w:after="120" w:line="288" w:lineRule="auto"/>
        <w:jc w:val="both"/>
        <w:rPr>
          <w:color w:val="000000"/>
        </w:rPr>
      </w:pPr>
    </w:p>
    <w:p w14:paraId="2E71BB9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1A39593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E13A9CB" w14:textId="487EE8D5"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w:t>
      </w:r>
      <w:r w:rsidR="00E5073A">
        <w:t>, úplne</w:t>
      </w:r>
      <w:r w:rsidR="00E5073A" w:rsidRPr="000F2009">
        <w:t xml:space="preserve"> </w:t>
      </w:r>
      <w:r w:rsidRPr="00765CB1">
        <w:rPr>
          <w:color w:val="000000"/>
        </w:rPr>
        <w:t xml:space="preserve">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t>
      </w:r>
    </w:p>
    <w:p w14:paraId="27AD6530"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r w:rsidRPr="009541EB">
        <w:rPr>
          <w:color w:val="000000"/>
        </w:rPr>
        <w:t xml:space="preserve"> na predkladanie ponúk v prípade týchto zákaziek sú zverejňované);</w:t>
      </w:r>
    </w:p>
    <w:p w14:paraId="34776DA6" w14:textId="73AA6FCE" w:rsidR="00765CB1" w:rsidRDefault="00E5073A" w:rsidP="005B7173">
      <w:pPr>
        <w:pStyle w:val="Odsekzoznamu"/>
        <w:numPr>
          <w:ilvl w:val="0"/>
          <w:numId w:val="120"/>
        </w:numPr>
        <w:autoSpaceDE w:val="0"/>
        <w:autoSpaceDN w:val="0"/>
        <w:adjustRightInd w:val="0"/>
        <w:spacing w:before="120" w:after="120" w:line="288" w:lineRule="auto"/>
        <w:jc w:val="both"/>
        <w:rPr>
          <w:color w:val="000000"/>
        </w:rPr>
      </w:pPr>
      <w:r>
        <w:t>môže</w:t>
      </w:r>
      <w:r w:rsidRPr="00765CB1">
        <w:rPr>
          <w:color w:val="000000"/>
        </w:rPr>
        <w:t xml:space="preserve"> </w:t>
      </w:r>
      <w:r w:rsidR="00765CB1" w:rsidRPr="00765CB1">
        <w:rPr>
          <w:color w:val="000000"/>
        </w:rPr>
        <w:t>vyžad</w:t>
      </w:r>
      <w:r>
        <w:rPr>
          <w:color w:val="000000"/>
        </w:rPr>
        <w:t>ovať</w:t>
      </w:r>
      <w:r w:rsidR="00765CB1" w:rsidRPr="00765CB1">
        <w:rPr>
          <w:color w:val="000000"/>
        </w:rPr>
        <w:t xml:space="preserv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r w:rsidRPr="000F2009">
        <w:rPr>
          <w:rFonts w:eastAsiaTheme="majorEastAsia"/>
          <w:vertAlign w:val="superscript"/>
        </w:rPr>
        <w:footnoteReference w:id="122"/>
      </w:r>
      <w:r>
        <w:rPr>
          <w:bCs/>
          <w:szCs w:val="28"/>
        </w:rPr>
        <w:t xml:space="preserve"> </w:t>
      </w:r>
      <w:r>
        <w:t>(ak prijímateľ uvedené nevyžaduje od potenciálnych dodávateľov, ich oprávnenie realizovať predmet zákazky je povinný overiť prijímateľ v procese vyhodnotenia ponúk)</w:t>
      </w:r>
      <w:r w:rsidR="00765CB1" w:rsidRPr="00765CB1">
        <w:rPr>
          <w:color w:val="000000"/>
        </w:rPr>
        <w:t>;</w:t>
      </w:r>
    </w:p>
    <w:p w14:paraId="1775F00C" w14:textId="64B64162"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2286AFFD" w14:textId="60B02995"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72FE47C7"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595604EA"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38287B30" w14:textId="54076BA9"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lastRenderedPageBreak/>
        <w:t>ak prijímateľ vyžaduje obrat za viac ako jeden hospodársky rok, jeho výšku môže určiť iba súhrnne za určené obdobie;</w:t>
      </w:r>
    </w:p>
    <w:p w14:paraId="0DD8E524"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40B3BAC7"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4D88292A"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065EFDD0" w14:textId="7BA0213F"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5EB2D91E" w14:textId="49286ACB"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44606A6F"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stanoví nediskriminačné kritériá pre vyhodnotenie ponúk, ktoré súvisia s predmetom zákazky  a ich relatívnu váhu (pozn.: v prípade určenia kritéria na vyhodnotenie ponúk „najnižšia cena“, nie je potrebné uvádzať váhovosť),</w:t>
      </w:r>
    </w:p>
    <w:p w14:paraId="4092C7C4"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0B4FB018" w14:textId="5A067834"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1A80E7F1" w14:textId="7E150B98" w:rsidR="00E5073A" w:rsidRPr="009541EB" w:rsidRDefault="00E5073A" w:rsidP="005B7173">
      <w:pPr>
        <w:pStyle w:val="Odsekzoznamu"/>
        <w:numPr>
          <w:ilvl w:val="0"/>
          <w:numId w:val="120"/>
        </w:numPr>
        <w:autoSpaceDE w:val="0"/>
        <w:autoSpaceDN w:val="0"/>
        <w:adjustRightInd w:val="0"/>
        <w:spacing w:before="120" w:after="120" w:line="288" w:lineRule="auto"/>
        <w:jc w:val="both"/>
        <w:rPr>
          <w:color w:val="000000"/>
        </w:rPr>
      </w:pPr>
      <w:r w:rsidRPr="006E1C21">
        <w:t>vyžaduje, aby úspešný dodávateľ v zmluve alebo rámcovej dohode najneskôr  v čase jej uzavretia uviedol údaje o všetkých známych subdodávateľoch, údaje o osobe oprávnenej konať za subdodávateľa v rozsahu meno a priezvisko, adresa pobytu, dátum narodenia, ak ide o subdodávateľa, ktorý má povinnosť zápisu do registra partnerov verejného sektora.</w:t>
      </w:r>
    </w:p>
    <w:p w14:paraId="0B23334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 okrem dokladov predložených v českom jazyku. </w:t>
      </w:r>
    </w:p>
    <w:p w14:paraId="60730B39" w14:textId="65456043"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Prijímateľ je zároveň povinný </w:t>
      </w:r>
      <w:r w:rsidR="00E5073A" w:rsidRPr="00F427F6">
        <w:t xml:space="preserve">vyhodnocovať predložené ponuky a </w:t>
      </w:r>
      <w:r w:rsidRPr="00765CB1">
        <w:rPr>
          <w:color w:val="000000"/>
        </w:rPr>
        <w:t xml:space="preserve">uzatvoriť zmluvu/zadať objednávku v súlade s výzvou  na predkladanie ponúk a s ponukou úspešného dodávateľa. </w:t>
      </w:r>
    </w:p>
    <w:p w14:paraId="3882812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3E4FF2D5"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t>ani jeden potenciálny dodávateľ nesplnil podmienky uvedené vo výzve  na predkladanie ponúk,</w:t>
      </w:r>
    </w:p>
    <w:p w14:paraId="1FCC749C" w14:textId="1C23AA80"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01A24D6F" w14:textId="77777777" w:rsidR="00765CB1" w:rsidRPr="00765CB1" w:rsidRDefault="00765CB1" w:rsidP="00765CB1">
      <w:pPr>
        <w:autoSpaceDE w:val="0"/>
        <w:autoSpaceDN w:val="0"/>
        <w:adjustRightInd w:val="0"/>
        <w:spacing w:before="120" w:after="120" w:line="288" w:lineRule="auto"/>
        <w:jc w:val="both"/>
        <w:rPr>
          <w:color w:val="000000"/>
        </w:rPr>
      </w:pPr>
    </w:p>
    <w:p w14:paraId="4A81424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nad 100 000 eur je lehota na výkon kontroly na ex ante kontrolu </w:t>
      </w:r>
      <w:r w:rsidRPr="00852446">
        <w:rPr>
          <w:b/>
          <w:color w:val="000000"/>
        </w:rPr>
        <w:t>20 pracovných dní</w:t>
      </w:r>
      <w:r w:rsidRPr="00765CB1">
        <w:rPr>
          <w:color w:val="000000"/>
        </w:rPr>
        <w:t xml:space="preserve">, lehota na výkon následnej ex post kontroly je </w:t>
      </w:r>
      <w:r w:rsidRPr="00852446">
        <w:rPr>
          <w:b/>
          <w:color w:val="000000"/>
        </w:rPr>
        <w:t>7 pracovných dní</w:t>
      </w:r>
      <w:r w:rsidRPr="00765CB1">
        <w:rPr>
          <w:color w:val="000000"/>
        </w:rPr>
        <w:t>.</w:t>
      </w:r>
    </w:p>
    <w:p w14:paraId="5BD765C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 V prípade zákaziek do 100 000 eur je lehota na výkon (štandardnej) ex post kontroly </w:t>
      </w:r>
      <w:r w:rsidRPr="00852446">
        <w:rPr>
          <w:b/>
          <w:color w:val="000000"/>
        </w:rPr>
        <w:t>15 pracovných dní</w:t>
      </w:r>
      <w:r w:rsidRPr="00765CB1">
        <w:rPr>
          <w:color w:val="000000"/>
        </w:rPr>
        <w:t>.</w:t>
      </w:r>
    </w:p>
    <w:p w14:paraId="716987A5" w14:textId="4ED1D27E" w:rsidR="00765CB1" w:rsidRPr="00765CB1" w:rsidRDefault="00E5073A" w:rsidP="00765CB1">
      <w:pPr>
        <w:autoSpaceDE w:val="0"/>
        <w:autoSpaceDN w:val="0"/>
        <w:adjustRightInd w:val="0"/>
        <w:spacing w:before="120" w:after="120" w:line="288" w:lineRule="auto"/>
        <w:jc w:val="both"/>
        <w:rPr>
          <w:color w:val="000000"/>
        </w:rPr>
      </w:pPr>
      <w:r w:rsidRPr="00A54D9E">
        <w:t xml:space="preserve">Lehoty na výkon finančnej kontroly obstarávania začínajú pre </w:t>
      </w:r>
      <w:r>
        <w:t>poskytovateľa</w:t>
      </w:r>
      <w:r w:rsidRPr="00A54D9E">
        <w:t xml:space="preserve"> plynúť dňom nasledujúcim po dni </w:t>
      </w:r>
      <w:r>
        <w:t>zaevidovania</w:t>
      </w:r>
      <w:r w:rsidRPr="00476FB7">
        <w:t xml:space="preserve"> prijatej žiadosti prijímateľa o vykonanie kontroly/finančnej kontroly a predložení dokumentácie </w:t>
      </w:r>
      <w:r>
        <w:t xml:space="preserve">k </w:t>
      </w:r>
      <w:r w:rsidRPr="00476FB7">
        <w:t xml:space="preserve">obstarávaniu </w:t>
      </w:r>
      <w:r>
        <w:t>poskytovateľovi</w:t>
      </w:r>
      <w:r w:rsidRPr="00476FB7">
        <w:t xml:space="preserve"> cez ITMS2014+.</w:t>
      </w:r>
      <w:r>
        <w:t xml:space="preserve"> </w:t>
      </w:r>
      <w:r w:rsidRPr="00A54D9E">
        <w:t xml:space="preserve">Ak dokumentácia nie je kompletná, požiada </w:t>
      </w:r>
      <w:r>
        <w:t>poskytovateľa</w:t>
      </w:r>
      <w:r w:rsidRPr="00A54D9E">
        <w:t xml:space="preserve"> o jej doplnenie a lehota na výkon finančnej kontroly obstarávania sa prerušuje. </w:t>
      </w:r>
      <w:r>
        <w:t xml:space="preserve">Dňom </w:t>
      </w:r>
      <w:r>
        <w:lastRenderedPageBreak/>
        <w:t xml:space="preserve">nasledujúcim po dni doručenia vysvetlenia alebo doplnenia dokumentácie pokračuje plynutie lehoty na výkon kontroly/finančnej kontroly obstarávania. </w:t>
      </w:r>
      <w:r w:rsidRPr="00A54D9E">
        <w:t xml:space="preserve">Rovnako v prípade podania námietok, resp. plynutia lehoty na podanie námietok voči skutočnostiam uvedeným v návrhu správy z kontroly, sa lehota na výkon finančnej kontroly obstarávania prerušuje. Prijímateľ má možnosť späťvzatia dokumentácie k obstarávaniu, ktorá bola predložená </w:t>
      </w:r>
      <w:r>
        <w:t>poskytovateľovi</w:t>
      </w:r>
      <w:r w:rsidRPr="00A54D9E">
        <w:t xml:space="preserve"> za účelom výkonu finančnej kontroly obstarávania, a to so súhlasom </w:t>
      </w:r>
      <w:r>
        <w:t>poskytovateľa</w:t>
      </w:r>
      <w:r w:rsidRPr="00A54D9E">
        <w:t xml:space="preserve">. </w:t>
      </w:r>
      <w:r w:rsidRPr="00E20B59">
        <w:t xml:space="preserve">V prípadoch späťvzatia dokumentácie ide o dôvod hodný osobitného zreteľa a </w:t>
      </w:r>
      <w:r>
        <w:t>poskytovateľ</w:t>
      </w:r>
      <w:r w:rsidRPr="00E20B59">
        <w:t xml:space="preserve"> zastaví administratívnu finančnú kontrolu vyhotovením záznamu. </w:t>
      </w:r>
      <w:r w:rsidRPr="00A54D9E">
        <w:t>Ak prijímateľ opätovne predloží dokumentáciu na finančnú kontrolu, lehoty začínajú plynúť odznovu.</w:t>
      </w:r>
    </w:p>
    <w:p w14:paraId="7885AFC9"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3BB5B31F" w14:textId="77777777" w:rsidR="00765CB1" w:rsidRDefault="00765CB1" w:rsidP="00765CB1">
      <w:pPr>
        <w:autoSpaceDE w:val="0"/>
        <w:autoSpaceDN w:val="0"/>
        <w:adjustRightInd w:val="0"/>
        <w:spacing w:before="120" w:after="120" w:line="288" w:lineRule="auto"/>
        <w:jc w:val="both"/>
        <w:rPr>
          <w:color w:val="000000"/>
        </w:rPr>
      </w:pPr>
    </w:p>
    <w:p w14:paraId="496549A6" w14:textId="50AD75ED" w:rsidR="00E5073A" w:rsidRPr="00852446" w:rsidRDefault="00E5073A" w:rsidP="00E5073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FB50C0">
        <w:rPr>
          <w:rFonts w:cs="Arial"/>
          <w:color w:val="000000"/>
          <w:szCs w:val="19"/>
        </w:rPr>
        <w:t>Výzva na predkladanie ponúk a záznam z prieskumu trhu musí byť zverejnený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50362CE6" w14:textId="77777777" w:rsidR="00E5073A" w:rsidRPr="00765CB1" w:rsidRDefault="00E5073A" w:rsidP="00765CB1">
      <w:pPr>
        <w:autoSpaceDE w:val="0"/>
        <w:autoSpaceDN w:val="0"/>
        <w:adjustRightInd w:val="0"/>
        <w:spacing w:before="120" w:after="120" w:line="288" w:lineRule="auto"/>
        <w:jc w:val="both"/>
        <w:rPr>
          <w:color w:val="000000"/>
        </w:rPr>
      </w:pPr>
    </w:p>
    <w:p w14:paraId="44A584E7" w14:textId="6C902C5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 xml:space="preserve">Zákazky nad 100 000 </w:t>
      </w:r>
      <w:r w:rsidR="001549ED">
        <w:rPr>
          <w:b/>
          <w:color w:val="000000"/>
        </w:rPr>
        <w:t>EUR</w:t>
      </w:r>
    </w:p>
    <w:p w14:paraId="73F6D7E0" w14:textId="7202053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 xml:space="preserve">Zákazky nad 100 000 </w:t>
      </w:r>
      <w:r w:rsidR="001549ED">
        <w:rPr>
          <w:color w:val="000000"/>
        </w:rPr>
        <w:t>EUR</w:t>
      </w:r>
      <w:r w:rsidR="001549ED" w:rsidRPr="00852446">
        <w:rPr>
          <w:color w:val="000000"/>
        </w:rPr>
        <w:t xml:space="preserve"> </w:t>
      </w:r>
      <w:r w:rsidRPr="00852446">
        <w:rPr>
          <w:color w:val="000000"/>
        </w:rPr>
        <w:t>na účely tejto kapitoly sú zákazky zadávané osobou, ktorej verejný obstarávateľ poskytne 50% a menej finančných prostriedkov z NFP na tovary, stavebné práce alebo služby</w:t>
      </w:r>
      <w:r w:rsidR="001549ED">
        <w:rPr>
          <w:color w:val="000000"/>
        </w:rPr>
        <w:t xml:space="preserve"> a ktorých hodnota je nad 100 000 EUR</w:t>
      </w:r>
      <w:r w:rsidRPr="00852446">
        <w:rPr>
          <w:color w:val="000000"/>
        </w:rPr>
        <w:t>.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54476AA" w14:textId="45F5803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w:t>
      </w:r>
      <w:r w:rsidR="00E5073A" w:rsidRPr="00B4199C">
        <w:t>(do lehoty sa nezapočítava deň zverejnenia, čo znamená, že lehota pre záujemcov o zákazku musí byť minimálne celých 7 pracovných dní, resp. 12 pracovných dní).  Príklad: Prijímateľ zverejní výzvu na predkladanie ponúk k zákazke na dodanie tovarov v pondelok, minimálna lehota na predkladanie ponúk uplynie najskôr budúci týždeň v stredu o polnoci za predpokladu, že nejde o pracovný týždeň, v rámci ktorého je štátny sviatok. Prijímateľom sa však odporúča určiť lehotu nasledujúci pracovný deň, čo by pri tomto modelovom prípade bol štvrtok v ľubovoľnú hodinu</w:t>
      </w:r>
      <w:r w:rsidRPr="009541EB">
        <w:rPr>
          <w:color w:val="000000"/>
        </w:rPr>
        <w:t>. Prijímateľ je povinný zdokumentovať toto zverejnenie hodnoverným spôsobom (spravidla printscreen tej časti webového sídla, kde bola výzva na predkladanie ponúk zverejnená</w:t>
      </w:r>
      <w:r w:rsidR="00E5073A">
        <w:rPr>
          <w:color w:val="000000"/>
        </w:rPr>
        <w:t>;</w:t>
      </w:r>
      <w:r w:rsidR="00E5073A" w:rsidRPr="00E5073A">
        <w:t xml:space="preserve"> </w:t>
      </w:r>
      <w:r w:rsidR="00E5073A">
        <w:t>z printscreenu</w:t>
      </w:r>
      <w:r w:rsidR="00E5073A" w:rsidRPr="00E20B59">
        <w:t xml:space="preserve"> bude jednoznačne zrejmý dátum zverejnenia výzvy, ktorý musí byť zhodný s dátumom oslovenia minimálne troch potenciálnych dodávateľov a zaslaním informácie o zverejnení výzvy na osobitný mailový kontakt zakazkycko@vlada.gov.sk</w:t>
      </w:r>
      <w:r w:rsidRPr="009541EB">
        <w:rPr>
          <w:color w:val="000000"/>
        </w:rPr>
        <w:t xml:space="preserve">). Zadávanie tejto zákazky je realizované zverejnením výzvy na predkladanie ponúk, v rámci ktorej prijímateľ uvedie najmä náležitosti </w:t>
      </w:r>
      <w:r w:rsidR="00023031">
        <w:t>uvedené v časti E.</w:t>
      </w:r>
      <w:r w:rsidR="00023031">
        <w:rPr>
          <w:color w:val="000000"/>
        </w:rPr>
        <w:t xml:space="preserve"> tejto</w:t>
      </w:r>
      <w:r w:rsidRPr="009541EB">
        <w:rPr>
          <w:color w:val="000000"/>
        </w:rPr>
        <w:t xml:space="preserve"> kapitoly </w:t>
      </w:r>
      <w:r w:rsidR="00023031">
        <w:rPr>
          <w:color w:val="000000"/>
        </w:rPr>
        <w:t>príručky</w:t>
      </w:r>
      <w:r w:rsidRPr="009541EB">
        <w:rPr>
          <w:color w:val="000000"/>
        </w:rPr>
        <w:t xml:space="preserve">. </w:t>
      </w:r>
    </w:p>
    <w:p w14:paraId="3D81D083" w14:textId="2541DD9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v ten istý deň ako zverejní výzvu na predkladanie ponúk na svojom webovom sídle, zaslať informáciu o tomto zverejnení </w:t>
      </w:r>
      <w:r w:rsidR="001549ED" w:rsidRPr="001549ED">
        <w:rPr>
          <w:color w:val="000000"/>
        </w:rPr>
        <w:t>(príloha č.</w:t>
      </w:r>
      <w:r w:rsidR="001549ED">
        <w:rPr>
          <w:color w:val="000000"/>
        </w:rPr>
        <w:t xml:space="preserve">23) </w:t>
      </w:r>
      <w:r w:rsidRPr="009541EB">
        <w:rPr>
          <w:color w:val="000000"/>
        </w:rPr>
        <w:t>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5D8363A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7FC90820"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lastRenderedPageBreak/>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54D10FA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4E726139"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5F83D41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t>
      </w:r>
    </w:p>
    <w:p w14:paraId="41FC0C81" w14:textId="0E7461A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hyperlink r:id="rId27" w:history="1">
        <w:r w:rsidR="009541EB" w:rsidRPr="00852446">
          <w:rPr>
            <w:rStyle w:val="Hypertextovprepojenie"/>
          </w:rPr>
          <w:t>zakazkycko@vlada.gov.sk</w:t>
        </w:r>
      </w:hyperlink>
      <w:r w:rsidRPr="009541EB">
        <w:rPr>
          <w:color w:val="000000"/>
        </w:rPr>
        <w:t>.</w:t>
      </w:r>
    </w:p>
    <w:p w14:paraId="2E9D4EF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4BCECCE" w14:textId="341BAA1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00023031" w:rsidRPr="00023031">
        <w:t xml:space="preserve"> </w:t>
      </w:r>
      <w:r w:rsidR="00023031">
        <w:t>doplnená o povinné náležitosti podľa kapitoly 7.1 ods. 10 metodického pokynu CKO č. 12</w:t>
      </w:r>
      <w:r w:rsidRPr="009541EB">
        <w:rPr>
          <w:color w:val="000000"/>
        </w:rPr>
        <w:t>).</w:t>
      </w:r>
    </w:p>
    <w:p w14:paraId="45B3102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03BEB7C3" w14:textId="40ED49AF"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lastRenderedPageBreak/>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9C6C1C" w14:textId="77777777" w:rsidR="00765CB1" w:rsidRPr="00765CB1" w:rsidRDefault="00765CB1" w:rsidP="00765CB1">
      <w:pPr>
        <w:autoSpaceDE w:val="0"/>
        <w:autoSpaceDN w:val="0"/>
        <w:adjustRightInd w:val="0"/>
        <w:spacing w:before="120" w:after="120" w:line="288" w:lineRule="auto"/>
        <w:jc w:val="both"/>
        <w:rPr>
          <w:color w:val="000000"/>
        </w:rPr>
      </w:pPr>
    </w:p>
    <w:p w14:paraId="79EC57D1"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7AF1F178" w14:textId="77777777" w:rsidR="00765CB1" w:rsidRPr="00765CB1" w:rsidRDefault="00765CB1" w:rsidP="00765CB1">
      <w:pPr>
        <w:autoSpaceDE w:val="0"/>
        <w:autoSpaceDN w:val="0"/>
        <w:adjustRightInd w:val="0"/>
        <w:spacing w:before="120" w:after="120" w:line="288" w:lineRule="auto"/>
        <w:jc w:val="both"/>
        <w:rPr>
          <w:color w:val="000000"/>
        </w:rPr>
      </w:pPr>
    </w:p>
    <w:p w14:paraId="7D414B62" w14:textId="7D57ED53"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t xml:space="preserve">Pri zadávaní zákaziek do 100 000 eur je prijímateľ povinný zaslať výzvu na predkladanie ponúk minimálne trom vybraným potenciálnym dodávateľom.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na predkladanie ponúk je 7 pracovných dní odo dňa oslovenia minimálne troch potenciálnych dodávateľov</w:t>
      </w:r>
      <w:r w:rsidR="00023031">
        <w:t>(do lehoty sa nezapočítava deň zverejnenia</w:t>
      </w:r>
      <w:r w:rsidR="00023031" w:rsidRPr="00722EA4">
        <w:t>, čo znamená, že lehota pre záujemcov o zák</w:t>
      </w:r>
      <w:r w:rsidR="00023031">
        <w:t>azku musí byť minimálne celých 7</w:t>
      </w:r>
      <w:r w:rsidR="00023031" w:rsidRPr="00722EA4">
        <w:t xml:space="preserve"> pracovných dní</w:t>
      </w:r>
      <w:r w:rsidR="00023031">
        <w:t>)</w:t>
      </w:r>
      <w:r w:rsidRPr="009541EB">
        <w:rPr>
          <w:color w:val="000000"/>
        </w:rPr>
        <w:t xml:space="preserve">. </w:t>
      </w:r>
    </w:p>
    <w:p w14:paraId="3CD34579"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p>
    <w:p w14:paraId="7BF0B2D8" w14:textId="7BB10116"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w:t>
      </w:r>
      <w:r w:rsidR="00023031" w:rsidRPr="00023031">
        <w:t xml:space="preserve"> </w:t>
      </w:r>
      <w:r w:rsidR="00023031">
        <w:t>vopred</w:t>
      </w:r>
      <w:r w:rsidRPr="009541EB">
        <w:rPr>
          <w:color w:val="000000"/>
        </w:rPr>
        <w:t xml:space="preserve"> určil. Vo výnimočných prípadoch, 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r w:rsidR="009541EB" w:rsidRPr="009541EB">
        <w:rPr>
          <w:color w:val="000000"/>
        </w:rPr>
        <w:t xml:space="preserve"> </w:t>
      </w:r>
    </w:p>
    <w:p w14:paraId="0E2A9E3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49BDFE0E"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598CC964" w14:textId="3818241A"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r w:rsidR="00023031" w:rsidRPr="00023031">
        <w:t xml:space="preserve"> </w:t>
      </w:r>
      <w:r w:rsidR="00023031">
        <w:t>a v kapitole 7.2 ods. 7 metodického pokynu CKO č. 12</w:t>
      </w:r>
      <w:r w:rsidRPr="009541EB">
        <w:rPr>
          <w:color w:val="000000"/>
        </w:rPr>
        <w:t>.</w:t>
      </w:r>
    </w:p>
    <w:p w14:paraId="62E9DD2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lastRenderedPageBreak/>
        <w:t>Záznam z prieskumu trhu musí byť zverejnený na webovom sídle prijímateľa alebo inom vhodnom webovom sídle do 5 pracovných dní od dátumu vyhodnotenia ponúk.</w:t>
      </w:r>
    </w:p>
    <w:p w14:paraId="745394E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rámci kontroly zákaziek do 100 000 eur môže poskytovateľ vykonať kontrolu obstarávania ako súčasť kontroly predmetného výdavku v rámci ŽoP.</w:t>
      </w:r>
    </w:p>
    <w:p w14:paraId="63ED9082" w14:textId="7644D8C8"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w:t>
      </w:r>
      <w:r w:rsidR="00023031">
        <w:rPr>
          <w:color w:val="000000"/>
        </w:rPr>
        <w:t>10</w:t>
      </w:r>
      <w:r w:rsidRPr="009541EB">
        <w:rPr>
          <w:color w:val="000000"/>
        </w:rPr>
        <w:t xml:space="preserve">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2BCDA478" w14:textId="77777777" w:rsidR="00765CB1" w:rsidRPr="00765CB1" w:rsidRDefault="00765CB1" w:rsidP="00765CB1">
      <w:pPr>
        <w:autoSpaceDE w:val="0"/>
        <w:autoSpaceDN w:val="0"/>
        <w:adjustRightInd w:val="0"/>
        <w:spacing w:before="120" w:after="120" w:line="288" w:lineRule="auto"/>
        <w:jc w:val="both"/>
        <w:rPr>
          <w:color w:val="000000"/>
        </w:rPr>
      </w:pPr>
    </w:p>
    <w:p w14:paraId="0B2B4FE3"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E.3</w:t>
      </w:r>
      <w:r w:rsidRPr="00852446">
        <w:rPr>
          <w:b/>
          <w:color w:val="000000"/>
        </w:rPr>
        <w:tab/>
        <w:t>Prechodné ustanovenia ku kapitole E.</w:t>
      </w:r>
    </w:p>
    <w:p w14:paraId="17A46519" w14:textId="77777777" w:rsidR="00765CB1" w:rsidRPr="00765CB1" w:rsidRDefault="00765CB1" w:rsidP="00765CB1">
      <w:pPr>
        <w:autoSpaceDE w:val="0"/>
        <w:autoSpaceDN w:val="0"/>
        <w:adjustRightInd w:val="0"/>
        <w:spacing w:before="120" w:after="120" w:line="288" w:lineRule="auto"/>
        <w:jc w:val="both"/>
        <w:rPr>
          <w:color w:val="000000"/>
        </w:rPr>
      </w:pPr>
    </w:p>
    <w:p w14:paraId="18C73B5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2E3B2DA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2F522A7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E34F5AB"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50C18F6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7A55D3B2" w14:textId="55D548C5" w:rsidR="009D7F63" w:rsidRPr="0073389C" w:rsidRDefault="009D7F63" w:rsidP="009D7F63">
      <w:pPr>
        <w:pStyle w:val="Nadpis3"/>
        <w:ind w:left="567" w:firstLine="0"/>
        <w:rPr>
          <w:lang w:val="sk-SK"/>
        </w:rPr>
      </w:pPr>
      <w:bookmarkStart w:id="334" w:name="_Toc440372887"/>
      <w:bookmarkStart w:id="335" w:name="_Toc4576206"/>
      <w:r w:rsidRPr="0073389C">
        <w:rPr>
          <w:lang w:val="sk-SK"/>
        </w:rPr>
        <w:t>Konflikt záujmov</w:t>
      </w:r>
      <w:bookmarkEnd w:id="334"/>
      <w:bookmarkEnd w:id="335"/>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lastRenderedPageBreak/>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7A55D3B3" w14:textId="156D79D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sidR="005B2DE9">
        <w:rPr>
          <w:color w:val="000000"/>
        </w:rPr>
        <w:t>/obstarávania</w:t>
      </w:r>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A55D3B4" w14:textId="23E6E2F3"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Finančný, ekonomický alebo iný osobný záujem (t.j.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7A55D3B5" w14:textId="2BE78826"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7A55D3B6" w14:textId="7F80F3CA"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128B0049"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7996A784"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23A5593B" w14:textId="77777777" w:rsidR="005B2DE9" w:rsidRDefault="005B2DE9" w:rsidP="005B2DE9">
      <w:pPr>
        <w:autoSpaceDE w:val="0"/>
        <w:autoSpaceDN w:val="0"/>
        <w:adjustRightInd w:val="0"/>
        <w:spacing w:before="120" w:after="120" w:line="288" w:lineRule="auto"/>
        <w:jc w:val="both"/>
      </w:pPr>
      <w:r>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37085897" w14:textId="195D0407" w:rsidR="005B2DE9" w:rsidRDefault="005B2DE9" w:rsidP="005B2DE9">
      <w:pPr>
        <w:autoSpaceDE w:val="0"/>
        <w:autoSpaceDN w:val="0"/>
        <w:adjustRightInd w:val="0"/>
        <w:spacing w:before="120" w:after="120" w:line="288" w:lineRule="auto"/>
        <w:jc w:val="both"/>
        <w:rPr>
          <w:color w:val="000000"/>
        </w:rPr>
      </w:pPr>
      <w:r w:rsidRPr="003A6FC7">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7A55D3C3" w14:textId="1FB485F4"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15E4EB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674C32F2" w14:textId="25D4F0DE"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44E943A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23"/>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24"/>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lastRenderedPageBreak/>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25"/>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26"/>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lastRenderedPageBreak/>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lastRenderedPageBreak/>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336" w:name="_Toc410907878"/>
      <w:bookmarkStart w:id="337" w:name="_Toc440372888"/>
      <w:bookmarkStart w:id="338" w:name="_Toc4576207"/>
      <w:r w:rsidRPr="0073389C">
        <w:rPr>
          <w:lang w:val="sk-SK"/>
        </w:rPr>
        <w:t>Informačný systém (ITMS2014+)</w:t>
      </w:r>
      <w:bookmarkEnd w:id="336"/>
      <w:bookmarkEnd w:id="337"/>
      <w:bookmarkEnd w:id="338"/>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27"/>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339" w:name="_Toc440372889"/>
      <w:bookmarkStart w:id="340" w:name="_Toc4576208"/>
      <w:r w:rsidRPr="0073389C">
        <w:rPr>
          <w:lang w:val="sk-SK"/>
        </w:rPr>
        <w:t>Informovanie a komunikácia</w:t>
      </w:r>
      <w:bookmarkEnd w:id="339"/>
      <w:bookmarkEnd w:id="340"/>
    </w:p>
    <w:p w14:paraId="7A55D477" w14:textId="607631E5"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 xml:space="preserve">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w:t>
      </w:r>
      <w:r w:rsidRPr="0073389C">
        <w:lastRenderedPageBreak/>
        <w:t>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341" w:name="_Toc440372890"/>
      <w:bookmarkStart w:id="342" w:name="_Toc4576209"/>
      <w:bookmarkStart w:id="343" w:name="_Toc410907880"/>
      <w:r w:rsidRPr="0073389C">
        <w:rPr>
          <w:rFonts w:ascii="Arial" w:hAnsi="Arial"/>
          <w:lang w:val="sk-SK"/>
        </w:rPr>
        <w:lastRenderedPageBreak/>
        <w:t>Kontrola a overovanie oprávnenosti výdavkov</w:t>
      </w:r>
      <w:bookmarkEnd w:id="341"/>
      <w:bookmarkEnd w:id="342"/>
      <w:r w:rsidRPr="0073389C">
        <w:rPr>
          <w:rFonts w:ascii="Arial" w:hAnsi="Arial"/>
          <w:lang w:val="sk-SK"/>
        </w:rPr>
        <w:t xml:space="preserve"> </w:t>
      </w:r>
      <w:bookmarkEnd w:id="343"/>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344" w:name="_Toc410907881"/>
      <w:bookmarkStart w:id="345" w:name="_Toc440372891"/>
      <w:bookmarkStart w:id="346" w:name="_Toc4576210"/>
      <w:r w:rsidRPr="0073389C">
        <w:rPr>
          <w:lang w:val="sk-SK"/>
        </w:rPr>
        <w:t xml:space="preserve">Administratívna </w:t>
      </w:r>
      <w:r w:rsidR="00F17DE9">
        <w:rPr>
          <w:lang w:val="sk-SK"/>
        </w:rPr>
        <w:t xml:space="preserve">finančná </w:t>
      </w:r>
      <w:r w:rsidRPr="0073389C">
        <w:rPr>
          <w:lang w:val="sk-SK"/>
        </w:rPr>
        <w:t>kontrola</w:t>
      </w:r>
      <w:bookmarkEnd w:id="344"/>
      <w:bookmarkEnd w:id="345"/>
      <w:bookmarkEnd w:id="346"/>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347" w:name="_Toc410907882"/>
      <w:bookmarkStart w:id="348" w:name="_Toc440372892"/>
      <w:bookmarkStart w:id="349" w:name="_Toc4576211"/>
      <w:r>
        <w:rPr>
          <w:lang w:val="sk-SK"/>
        </w:rPr>
        <w:t>Finančná k</w:t>
      </w:r>
      <w:r w:rsidR="009D7F63" w:rsidRPr="0073389C">
        <w:rPr>
          <w:lang w:val="sk-SK"/>
        </w:rPr>
        <w:t>ontrola na mieste</w:t>
      </w:r>
      <w:bookmarkEnd w:id="347"/>
      <w:bookmarkEnd w:id="348"/>
      <w:bookmarkEnd w:id="349"/>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6691506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219B86AB"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350"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351" w:name="_Toc440372893"/>
      <w:bookmarkStart w:id="352" w:name="_Toc4576212"/>
      <w:r w:rsidRPr="0073389C">
        <w:rPr>
          <w:rFonts w:ascii="Arial" w:hAnsi="Arial"/>
          <w:lang w:val="sk-SK"/>
        </w:rPr>
        <w:lastRenderedPageBreak/>
        <w:t>Pr</w:t>
      </w:r>
      <w:r>
        <w:rPr>
          <w:rFonts w:ascii="Arial" w:hAnsi="Arial"/>
          <w:lang w:val="sk-SK"/>
        </w:rPr>
        <w:t>echodné a záverečné ustanovenia</w:t>
      </w:r>
      <w:bookmarkEnd w:id="351"/>
      <w:bookmarkEnd w:id="352"/>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353" w:name="_Toc440372894"/>
      <w:bookmarkStart w:id="354" w:name="_Toc4576213"/>
      <w:r w:rsidRPr="0073389C">
        <w:rPr>
          <w:rFonts w:ascii="Arial" w:hAnsi="Arial"/>
          <w:lang w:val="sk-SK"/>
        </w:rPr>
        <w:lastRenderedPageBreak/>
        <w:t>Prílohy</w:t>
      </w:r>
      <w:bookmarkEnd w:id="350"/>
      <w:bookmarkEnd w:id="353"/>
      <w:bookmarkEnd w:id="354"/>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28"/>
      <w:footerReference w:type="first" r:id="rId29"/>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0EA07" w14:textId="77777777" w:rsidR="00801B86" w:rsidRDefault="00801B86">
      <w:r>
        <w:separator/>
      </w:r>
    </w:p>
    <w:p w14:paraId="5D3EEE86" w14:textId="77777777" w:rsidR="00801B86" w:rsidRDefault="00801B86"/>
  </w:endnote>
  <w:endnote w:type="continuationSeparator" w:id="0">
    <w:p w14:paraId="1B7546DB" w14:textId="77777777" w:rsidR="00801B86" w:rsidRDefault="00801B86">
      <w:r>
        <w:continuationSeparator/>
      </w:r>
    </w:p>
    <w:p w14:paraId="7D2C0623" w14:textId="77777777" w:rsidR="00801B86" w:rsidRDefault="00801B86"/>
  </w:endnote>
  <w:endnote w:type="continuationNotice" w:id="1">
    <w:p w14:paraId="689E7E22" w14:textId="77777777" w:rsidR="00801B86" w:rsidRDefault="00801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60029F" w:rsidRDefault="0060029F">
    <w:pPr>
      <w:pStyle w:val="Pta"/>
      <w:jc w:val="right"/>
    </w:pPr>
    <w:r>
      <w:fldChar w:fldCharType="begin"/>
    </w:r>
    <w:r>
      <w:instrText xml:space="preserve"> PAGE   \* MERGEFORMAT </w:instrText>
    </w:r>
    <w:r>
      <w:fldChar w:fldCharType="separate"/>
    </w:r>
    <w:r w:rsidR="009709A1">
      <w:rPr>
        <w:noProof/>
      </w:rPr>
      <w:t>2</w:t>
    </w:r>
    <w:r>
      <w:rPr>
        <w:noProof/>
      </w:rPr>
      <w:fldChar w:fldCharType="end"/>
    </w:r>
  </w:p>
  <w:p w14:paraId="5596B515" w14:textId="77777777" w:rsidR="0060029F" w:rsidRPr="003530AF" w:rsidRDefault="0060029F"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60029F" w:rsidRDefault="0060029F">
        <w:pPr>
          <w:pStyle w:val="Pta"/>
          <w:jc w:val="right"/>
        </w:pPr>
        <w:r>
          <w:fldChar w:fldCharType="begin"/>
        </w:r>
        <w:r>
          <w:instrText>PAGE   \* MERGEFORMAT</w:instrText>
        </w:r>
        <w:r>
          <w:fldChar w:fldCharType="separate"/>
        </w:r>
        <w:r w:rsidR="009709A1" w:rsidRPr="009709A1">
          <w:rPr>
            <w:noProof/>
            <w:lang w:val="sk-SK"/>
          </w:rPr>
          <w:t>1</w:t>
        </w:r>
        <w:r>
          <w:fldChar w:fldCharType="end"/>
        </w:r>
      </w:p>
    </w:sdtContent>
  </w:sdt>
  <w:p w14:paraId="3B48FDCA" w14:textId="77777777" w:rsidR="0060029F" w:rsidRDefault="0060029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0ACAC" w14:textId="77777777" w:rsidR="00801B86" w:rsidRDefault="00801B86">
      <w:r>
        <w:separator/>
      </w:r>
    </w:p>
    <w:p w14:paraId="32ECF1D7" w14:textId="77777777" w:rsidR="00801B86" w:rsidRDefault="00801B86"/>
  </w:footnote>
  <w:footnote w:type="continuationSeparator" w:id="0">
    <w:p w14:paraId="62E18909" w14:textId="77777777" w:rsidR="00801B86" w:rsidRDefault="00801B86">
      <w:r>
        <w:continuationSeparator/>
      </w:r>
    </w:p>
    <w:p w14:paraId="0152FE42" w14:textId="77777777" w:rsidR="00801B86" w:rsidRDefault="00801B86"/>
  </w:footnote>
  <w:footnote w:type="continuationNotice" w:id="1">
    <w:p w14:paraId="1C97F1E5" w14:textId="77777777" w:rsidR="00801B86" w:rsidRDefault="00801B86"/>
  </w:footnote>
  <w:footnote w:id="2">
    <w:p w14:paraId="7A55D546" w14:textId="77777777" w:rsidR="0060029F" w:rsidRPr="009D7F63" w:rsidRDefault="0060029F"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60029F" w:rsidRPr="009D7F63" w:rsidRDefault="0060029F"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60029F" w:rsidRPr="009D7F63" w:rsidRDefault="0060029F"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335D2BCE" w14:textId="1B8ED7A4" w:rsidR="0060029F" w:rsidRPr="00EA00BD" w:rsidRDefault="0060029F"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18665116" w14:textId="77777777" w:rsidR="0060029F" w:rsidRPr="00EA00BD" w:rsidRDefault="0060029F" w:rsidP="00702314">
      <w:pPr>
        <w:pStyle w:val="Textpoznmkypodiarou"/>
        <w:jc w:val="both"/>
        <w:rPr>
          <w:szCs w:val="16"/>
          <w:lang w:val="sk-SK"/>
        </w:rPr>
      </w:pPr>
    </w:p>
    <w:p w14:paraId="0B34EF74" w14:textId="1C895A37" w:rsidR="0060029F" w:rsidRPr="00EA00BD" w:rsidRDefault="0060029F">
      <w:pPr>
        <w:pStyle w:val="Textpoznmkypodiarou"/>
        <w:rPr>
          <w:lang w:val="sk-SK"/>
        </w:rPr>
      </w:pPr>
    </w:p>
  </w:footnote>
  <w:footnote w:id="6">
    <w:p w14:paraId="2CF18677" w14:textId="611E159C" w:rsidR="0060029F" w:rsidRPr="00616000" w:rsidRDefault="0060029F">
      <w:pPr>
        <w:pStyle w:val="Textpoznmkypodiarou"/>
        <w:jc w:val="both"/>
        <w:rPr>
          <w:lang w:val="sk-SK"/>
          <w:rPrChange w:id="74" w:author="Milan Matovič" w:date="2019-06-26T15:59:00Z">
            <w:rPr/>
          </w:rPrChange>
        </w:rPr>
        <w:pPrChange w:id="75" w:author="Miruška Hrabčáková" w:date="2019-07-24T15:14:00Z">
          <w:pPr>
            <w:pStyle w:val="Textpoznmkypodiarou"/>
          </w:pPr>
        </w:pPrChange>
      </w:pPr>
      <w:ins w:id="76" w:author="Milan Matovič" w:date="2019-06-26T15:59:00Z">
        <w:r>
          <w:rPr>
            <w:rStyle w:val="Odkaznapoznmkupodiarou"/>
          </w:rPr>
          <w:footnoteRef/>
        </w:r>
        <w:r>
          <w:t xml:space="preserve"> </w:t>
        </w:r>
        <w:r>
          <w:rPr>
            <w:lang w:val="sk-SK"/>
          </w:rPr>
          <w:t>Prijímateľ môže pre doručenie informácie</w:t>
        </w:r>
      </w:ins>
      <w:ins w:id="77" w:author="Milan Matovič" w:date="2019-06-26T16:00:00Z">
        <w:r>
          <w:rPr>
            <w:lang w:val="sk-SK"/>
          </w:rPr>
          <w:t xml:space="preserve"> o začatí realizácie</w:t>
        </w:r>
      </w:ins>
      <w:ins w:id="78" w:author="Milan Matovič" w:date="2019-06-26T16:01:00Z">
        <w:r>
          <w:rPr>
            <w:lang w:val="sk-SK"/>
          </w:rPr>
          <w:t xml:space="preserve"> hlavných aktivít projektu v písomnej forme </w:t>
        </w:r>
      </w:ins>
      <w:ins w:id="79" w:author="Milan Matovič" w:date="2019-06-26T16:04:00Z">
        <w:r>
          <w:rPr>
            <w:lang w:val="sk-SK"/>
          </w:rPr>
          <w:t xml:space="preserve">využiť </w:t>
        </w:r>
      </w:ins>
      <w:ins w:id="80" w:author="Milan Matovič" w:date="2019-06-26T16:01:00Z">
        <w:r>
          <w:rPr>
            <w:lang w:val="sk-SK"/>
          </w:rPr>
          <w:t>aj štandardný postup doručením</w:t>
        </w:r>
      </w:ins>
      <w:ins w:id="81" w:author="Milan Matovič" w:date="2019-07-30T13:54:00Z">
        <w:r>
          <w:rPr>
            <w:lang w:val="sk-SK"/>
          </w:rPr>
          <w:t>:</w:t>
        </w:r>
      </w:ins>
      <w:ins w:id="82" w:author="Milan Matovič" w:date="2019-06-26T16:02:00Z">
        <w:r>
          <w:rPr>
            <w:lang w:val="sk-SK"/>
          </w:rPr>
          <w:t xml:space="preserve"> a)</w:t>
        </w:r>
      </w:ins>
      <w:ins w:id="83" w:author="Milan Matovič" w:date="2019-06-26T16:01:00Z">
        <w:r>
          <w:rPr>
            <w:lang w:val="sk-SK"/>
          </w:rPr>
          <w:t xml:space="preserve"> v listinnej podobe poštou, kuriérskou službou  alebo osobne do podateľne</w:t>
        </w:r>
      </w:ins>
      <w:ins w:id="84" w:author="Milan Matovič" w:date="2019-06-26T16:02:00Z">
        <w:r>
          <w:rPr>
            <w:lang w:val="sk-SK"/>
          </w:rPr>
          <w:t>; b) v</w:t>
        </w:r>
      </w:ins>
      <w:ins w:id="85" w:author="Milan Matovič" w:date="2019-06-26T16:03:00Z">
        <w:r>
          <w:rPr>
            <w:lang w:val="sk-SK"/>
          </w:rPr>
          <w:t> </w:t>
        </w:r>
      </w:ins>
      <w:ins w:id="86" w:author="Milan Matovič" w:date="2019-06-26T16:02:00Z">
        <w:r>
          <w:rPr>
            <w:lang w:val="sk-SK"/>
          </w:rPr>
          <w:t xml:space="preserve">elektronickej </w:t>
        </w:r>
      </w:ins>
      <w:ins w:id="87" w:author="Milan Matovič" w:date="2019-06-26T16:03:00Z">
        <w:r>
          <w:rPr>
            <w:lang w:val="sk-SK"/>
          </w:rPr>
          <w:t xml:space="preserve">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ins>
      <w:ins w:id="88" w:author="Milan Matovič" w:date="2019-06-26T16:04:00Z">
        <w:r>
          <w:rPr>
            <w:lang w:val="sk-SK"/>
          </w:rPr>
          <w:t>.</w:t>
        </w:r>
      </w:ins>
    </w:p>
  </w:footnote>
  <w:footnote w:id="7">
    <w:p w14:paraId="7A55D549" w14:textId="77777777" w:rsidR="0060029F" w:rsidRPr="009D7F63" w:rsidRDefault="0060029F"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8">
    <w:p w14:paraId="753533B6" w14:textId="4FAEE210" w:rsidR="0060029F" w:rsidRPr="00433E0B" w:rsidRDefault="0060029F">
      <w:pPr>
        <w:pStyle w:val="Textpoznmkypodiarou"/>
        <w:rPr>
          <w:lang w:val="sk-SK"/>
          <w:rPrChange w:id="104" w:author="Milan Matovič" w:date="2019-06-27T11:40:00Z">
            <w:rPr/>
          </w:rPrChange>
        </w:rPr>
      </w:pPr>
      <w:ins w:id="105" w:author="Milan Matovič" w:date="2019-06-27T11:40:00Z">
        <w:r>
          <w:rPr>
            <w:rStyle w:val="Odkaznapoznmkupodiarou"/>
          </w:rPr>
          <w:footnoteRef/>
        </w:r>
        <w:r>
          <w:t xml:space="preserve"> </w:t>
        </w:r>
        <w:r>
          <w:rPr>
            <w:lang w:val="sk-SK"/>
          </w:rPr>
          <w:t xml:space="preserve">V tomto prípade odporúčame využiť funkcionalitu ITMS2014+, ktorá umožňuje podanie formuláru v elektronickej podobe priamo z prostredia ITMS2014+ postupom popísaným v Usmernení CKO č. 6 k elektronickej komunikácii v systéme ITMS2014+. </w:t>
        </w:r>
      </w:ins>
    </w:p>
  </w:footnote>
  <w:footnote w:id="9">
    <w:p w14:paraId="440A1364" w14:textId="5D093E76" w:rsidR="0060029F" w:rsidRPr="003911A6" w:rsidRDefault="0060029F">
      <w:pPr>
        <w:pStyle w:val="Textpoznmkypodiarou"/>
        <w:rPr>
          <w:del w:id="107"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0">
    <w:p w14:paraId="28C505C7" w14:textId="115896DC" w:rsidR="0060029F" w:rsidRPr="00F20EE9" w:rsidRDefault="0060029F">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1">
    <w:p w14:paraId="08D19436" w14:textId="667CCAA7" w:rsidR="0060029F" w:rsidRPr="005D70A1" w:rsidRDefault="0060029F">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2">
    <w:p w14:paraId="0DDD8E63" w14:textId="622450AC" w:rsidR="0060029F" w:rsidRPr="00EA330D" w:rsidRDefault="0060029F"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3">
    <w:p w14:paraId="24E471AF" w14:textId="4B30A851" w:rsidR="0060029F" w:rsidRPr="00852446" w:rsidRDefault="0060029F"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4">
    <w:p w14:paraId="6CC7BD3B" w14:textId="5832019B" w:rsidR="0060029F" w:rsidRPr="00E25071" w:rsidRDefault="0060029F"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5">
    <w:p w14:paraId="34E3F994" w14:textId="05E366E0" w:rsidR="0060029F" w:rsidRPr="00EA00BD" w:rsidRDefault="0060029F">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16">
    <w:p w14:paraId="7A55D54A" w14:textId="77777777" w:rsidR="0060029F" w:rsidRPr="009D7F63" w:rsidRDefault="0060029F"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7">
    <w:p w14:paraId="7A55D54B" w14:textId="77777777" w:rsidR="0060029F" w:rsidRPr="009D7F63" w:rsidRDefault="0060029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8">
    <w:p w14:paraId="356452D0" w14:textId="6C4EE198" w:rsidR="0060029F" w:rsidRPr="007D7535" w:rsidRDefault="0060029F"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9">
    <w:p w14:paraId="7A55D54C" w14:textId="77777777" w:rsidR="0060029F" w:rsidRPr="009D7F63" w:rsidRDefault="0060029F"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60029F" w:rsidRPr="009D7F63" w:rsidRDefault="0060029F"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60029F" w:rsidRPr="009D7F63" w:rsidRDefault="0060029F"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60029F" w:rsidRPr="009D7F63" w:rsidRDefault="0060029F"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60029F" w:rsidRPr="009D7F63" w:rsidRDefault="0060029F" w:rsidP="00C8683A">
      <w:pPr>
        <w:pStyle w:val="Textpoznmkypodiarou"/>
        <w:rPr>
          <w:rFonts w:cs="Arial"/>
          <w:szCs w:val="16"/>
          <w:lang w:val="sk-SK"/>
        </w:rPr>
      </w:pPr>
      <w:r w:rsidRPr="009D7F63">
        <w:rPr>
          <w:rFonts w:cs="Arial"/>
          <w:szCs w:val="16"/>
          <w:lang w:val="sk-SK" w:eastAsia="cs-CZ"/>
        </w:rPr>
        <w:t>4. pohonné hmoty.</w:t>
      </w:r>
    </w:p>
  </w:footnote>
  <w:footnote w:id="20">
    <w:p w14:paraId="0C902E3E" w14:textId="77777777" w:rsidR="0060029F" w:rsidRPr="009D7F63" w:rsidRDefault="0060029F"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60029F" w:rsidRPr="009D7F63" w:rsidRDefault="0060029F"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60029F" w:rsidRPr="009D7F63" w:rsidRDefault="0060029F"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60029F" w:rsidRPr="009D7F63" w:rsidRDefault="0060029F"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60029F" w:rsidRPr="00041D2E" w:rsidRDefault="0060029F" w:rsidP="00041D2E">
      <w:pPr>
        <w:pStyle w:val="Textpoznmkypodiarou"/>
        <w:rPr>
          <w:lang w:val="sk-SK"/>
        </w:rPr>
      </w:pPr>
      <w:r w:rsidRPr="009D7F63">
        <w:rPr>
          <w:rFonts w:cs="Arial"/>
          <w:szCs w:val="16"/>
          <w:lang w:val="sk-SK" w:eastAsia="cs-CZ"/>
        </w:rPr>
        <w:t>4. pohonné hmoty.</w:t>
      </w:r>
    </w:p>
  </w:footnote>
  <w:footnote w:id="21">
    <w:p w14:paraId="7A55D551" w14:textId="77777777" w:rsidR="0060029F" w:rsidRPr="009D7F63" w:rsidRDefault="0060029F"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2">
    <w:p w14:paraId="7A55D552" w14:textId="77777777" w:rsidR="0060029F" w:rsidRPr="009D7F63" w:rsidRDefault="0060029F"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3">
    <w:p w14:paraId="7A55D553" w14:textId="77777777" w:rsidR="0060029F" w:rsidRPr="009D7F63" w:rsidRDefault="0060029F"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4">
    <w:p w14:paraId="2415F5CC" w14:textId="68E1CA8B" w:rsidR="0060029F" w:rsidRDefault="0060029F"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60029F" w:rsidRPr="009D7F63" w:rsidRDefault="0060029F">
      <w:pPr>
        <w:pStyle w:val="Textpoznmkypodiarou"/>
        <w:rPr>
          <w:rFonts w:cs="Arial"/>
          <w:szCs w:val="16"/>
          <w:lang w:val="sk-SK"/>
        </w:rPr>
      </w:pPr>
    </w:p>
  </w:footnote>
  <w:footnote w:id="25">
    <w:p w14:paraId="7A55D555" w14:textId="77777777" w:rsidR="0060029F" w:rsidRPr="009D7F63" w:rsidRDefault="0060029F"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6">
    <w:p w14:paraId="0274D41C" w14:textId="77777777" w:rsidR="0060029F" w:rsidRPr="006E4CC8" w:rsidRDefault="0060029F"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60029F" w:rsidRPr="007F7349" w:rsidRDefault="0060029F"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60029F" w:rsidRPr="007F7349" w:rsidRDefault="0060029F"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60029F" w:rsidRPr="007F7349" w:rsidRDefault="0060029F"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60029F" w:rsidRPr="00F41F62" w:rsidRDefault="0060029F"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7">
    <w:p w14:paraId="7A55D556" w14:textId="77777777" w:rsidR="0060029F" w:rsidRPr="009D7F63" w:rsidRDefault="0060029F"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8">
    <w:p w14:paraId="2C0A5128" w14:textId="77777777" w:rsidR="0060029F" w:rsidRDefault="0060029F"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9">
    <w:p w14:paraId="7E1B0128" w14:textId="77777777" w:rsidR="0060029F" w:rsidRDefault="0060029F"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30">
    <w:p w14:paraId="6D0863AC" w14:textId="77777777" w:rsidR="0060029F" w:rsidRDefault="0060029F"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31">
    <w:p w14:paraId="4FEE481D" w14:textId="479E076B" w:rsidR="0060029F" w:rsidRPr="004F28ED" w:rsidRDefault="0060029F">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2">
    <w:p w14:paraId="798714CE" w14:textId="77777777" w:rsidR="0060029F" w:rsidRPr="00E1641D" w:rsidRDefault="0060029F"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33">
    <w:p w14:paraId="4E3626C9" w14:textId="77777777" w:rsidR="0060029F" w:rsidRPr="0029658C" w:rsidRDefault="0060029F"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4">
    <w:p w14:paraId="44935447" w14:textId="77777777" w:rsidR="0060029F" w:rsidRDefault="0060029F"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314F378" w14:textId="77777777" w:rsidR="0060029F" w:rsidRPr="0029658C" w:rsidRDefault="0060029F"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5">
    <w:p w14:paraId="35CD2DF8" w14:textId="77777777" w:rsidR="0060029F" w:rsidRPr="00765644" w:rsidRDefault="0060029F"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36">
    <w:p w14:paraId="6D897E76" w14:textId="77777777" w:rsidR="0060029F" w:rsidRDefault="0060029F"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60029F" w:rsidRDefault="0060029F"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60029F" w:rsidRPr="00033E1E" w:rsidRDefault="0060029F"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37">
    <w:p w14:paraId="5DB7D518" w14:textId="2C548220" w:rsidR="0060029F" w:rsidRPr="00867B4C" w:rsidRDefault="0060029F"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38">
    <w:p w14:paraId="5E4D76D1" w14:textId="69503A48" w:rsidR="0060029F" w:rsidRPr="00EA00BD" w:rsidRDefault="0060029F"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39">
    <w:p w14:paraId="5543C8B0" w14:textId="54874846" w:rsidR="0060029F" w:rsidRPr="00EA00BD" w:rsidRDefault="0060029F"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40">
    <w:p w14:paraId="3B927676" w14:textId="0B338479" w:rsidR="0060029F" w:rsidRPr="00965E93" w:rsidRDefault="0060029F"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41">
    <w:p w14:paraId="7A55D557" w14:textId="52DFEF6A" w:rsidR="0060029F" w:rsidRPr="009D7F63" w:rsidRDefault="0060029F"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42">
    <w:p w14:paraId="7A55D558" w14:textId="77777777" w:rsidR="0060029F" w:rsidRPr="009D7F63" w:rsidRDefault="0060029F"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3">
    <w:p w14:paraId="17C29017" w14:textId="77777777" w:rsidR="0060029F" w:rsidRPr="009D7F63" w:rsidRDefault="0060029F"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4">
    <w:p w14:paraId="7A55D559" w14:textId="77777777" w:rsidR="0060029F" w:rsidRPr="009D7F63" w:rsidRDefault="0060029F"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60029F" w:rsidRPr="009D7F63" w:rsidRDefault="0060029F"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5">
    <w:p w14:paraId="7A55D55B" w14:textId="77777777" w:rsidR="0060029F" w:rsidRPr="009D7F63" w:rsidRDefault="0060029F"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6">
    <w:p w14:paraId="7A55D55C" w14:textId="77777777" w:rsidR="0060029F" w:rsidRPr="009D7F63" w:rsidRDefault="0060029F"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7">
    <w:p w14:paraId="7A55D55D" w14:textId="77777777" w:rsidR="0060029F" w:rsidRPr="009D7F63" w:rsidRDefault="0060029F"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60029F" w:rsidRPr="009D7F63" w:rsidRDefault="0060029F"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8">
    <w:p w14:paraId="7A55D55F" w14:textId="333E477A" w:rsidR="0060029F" w:rsidRPr="00062F88" w:rsidRDefault="0060029F"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49">
    <w:p w14:paraId="02F4C726" w14:textId="77777777" w:rsidR="0060029F" w:rsidRDefault="0060029F" w:rsidP="009B4AEF">
      <w:pPr>
        <w:pStyle w:val="Textpoznmkypodiarou"/>
        <w:jc w:val="both"/>
      </w:pPr>
      <w:r>
        <w:rPr>
          <w:rStyle w:val="Odkaznapoznmkupodiarou"/>
        </w:rPr>
        <w:footnoteRef/>
      </w:r>
      <w:r>
        <w:t xml:space="preserve"> Priznanie odmeny príslušnému zamestnancovi musí byť náležite zdôvodnené.</w:t>
      </w:r>
    </w:p>
  </w:footnote>
  <w:footnote w:id="50">
    <w:p w14:paraId="04763B2B" w14:textId="5A5D2FAF" w:rsidR="0060029F" w:rsidRPr="00F72B7B" w:rsidRDefault="0060029F"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51">
    <w:p w14:paraId="0388B3E2" w14:textId="4D28868F" w:rsidR="0060029F" w:rsidRDefault="0060029F"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52">
    <w:p w14:paraId="2E6985A0" w14:textId="77777777" w:rsidR="0060029F" w:rsidRDefault="0060029F"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53">
    <w:p w14:paraId="7A55D560" w14:textId="5738DA04" w:rsidR="0060029F" w:rsidRPr="00027286" w:rsidRDefault="0060029F"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54">
    <w:p w14:paraId="15B0D0EB" w14:textId="3E15725B" w:rsidR="0060029F" w:rsidRPr="00AF0A84" w:rsidRDefault="0060029F">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55">
    <w:p w14:paraId="7A55D564" w14:textId="77777777" w:rsidR="0060029F" w:rsidRPr="009D7F63" w:rsidRDefault="0060029F"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56">
    <w:p w14:paraId="73803B02" w14:textId="0362DBBB" w:rsidR="0060029F" w:rsidRDefault="0060029F"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6A48E5FC" w14:textId="715760FA" w:rsidR="0060029F" w:rsidRPr="00B275B2" w:rsidRDefault="0060029F" w:rsidP="00AB15E6">
      <w:pPr>
        <w:pStyle w:val="Textpoznmkypodiarou"/>
        <w:jc w:val="both"/>
        <w:rPr>
          <w:lang w:val="sk-SK"/>
        </w:rPr>
      </w:pPr>
      <w:r>
        <w:rPr>
          <w:lang w:val="sk-SK"/>
        </w:rPr>
        <w:t xml:space="preserve"> </w:t>
      </w:r>
    </w:p>
  </w:footnote>
  <w:footnote w:id="57">
    <w:p w14:paraId="75442DCC" w14:textId="77777777" w:rsidR="0060029F" w:rsidRPr="001277DD" w:rsidRDefault="0060029F"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58">
    <w:p w14:paraId="539DE3AB" w14:textId="19EBEE7A" w:rsidR="0060029F" w:rsidRPr="00EA00BD" w:rsidRDefault="0060029F"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59">
    <w:p w14:paraId="6B33FB00" w14:textId="77777777" w:rsidR="0060029F" w:rsidRPr="001277DD" w:rsidRDefault="0060029F"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60">
    <w:p w14:paraId="44310DB6" w14:textId="77777777" w:rsidR="0060029F" w:rsidRPr="001277DD" w:rsidRDefault="0060029F"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61">
    <w:p w14:paraId="28E7C95F" w14:textId="0B437969" w:rsidR="0060029F" w:rsidRPr="001277DD" w:rsidRDefault="0060029F"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62">
    <w:p w14:paraId="250CEFBD" w14:textId="33B32087" w:rsidR="0060029F" w:rsidRPr="00923BC1" w:rsidRDefault="0060029F"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63">
    <w:p w14:paraId="414F1A43" w14:textId="265724BA" w:rsidR="0060029F" w:rsidRPr="00772F95" w:rsidRDefault="0060029F"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64">
    <w:p w14:paraId="0C4735BA" w14:textId="1928CC24" w:rsidR="0060029F" w:rsidRPr="008A522F" w:rsidRDefault="0060029F"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65">
    <w:p w14:paraId="038A96C2" w14:textId="13120178" w:rsidR="0060029F" w:rsidRPr="00CE0C11" w:rsidRDefault="0060029F"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66">
    <w:p w14:paraId="59C496F8" w14:textId="77777777" w:rsidR="0060029F" w:rsidRPr="00621D47" w:rsidRDefault="0060029F"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67">
    <w:p w14:paraId="70BE8EFD" w14:textId="4D3737B4" w:rsidR="0060029F" w:rsidRPr="00391F1C" w:rsidRDefault="0060029F"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68">
    <w:p w14:paraId="7A55D567" w14:textId="77777777" w:rsidR="0060029F" w:rsidRPr="009D7F63" w:rsidRDefault="0060029F"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69">
    <w:p w14:paraId="7A55D568" w14:textId="77777777" w:rsidR="0060029F" w:rsidRPr="009D7F63" w:rsidRDefault="0060029F"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70">
    <w:p w14:paraId="7A55D569" w14:textId="77777777" w:rsidR="0060029F" w:rsidRPr="009D7F63" w:rsidRDefault="0060029F"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71">
    <w:p w14:paraId="7A55D56A" w14:textId="77777777" w:rsidR="0060029F" w:rsidRPr="009D7F63" w:rsidRDefault="0060029F"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72">
    <w:p w14:paraId="7A55D56B" w14:textId="77777777" w:rsidR="0060029F" w:rsidRPr="009D7F63" w:rsidRDefault="0060029F"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73">
    <w:p w14:paraId="7A55D56E" w14:textId="416A13B1" w:rsidR="0060029F" w:rsidRPr="009D7F63" w:rsidRDefault="0060029F"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74">
    <w:p w14:paraId="7DAB27E8" w14:textId="77777777" w:rsidR="0060029F" w:rsidRPr="00405EED" w:rsidRDefault="0060029F"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75">
    <w:p w14:paraId="7A55D570" w14:textId="36F68E99" w:rsidR="0060029F" w:rsidRPr="009D7F63" w:rsidRDefault="0060029F"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76">
    <w:p w14:paraId="7A55D571" w14:textId="77777777" w:rsidR="0060029F" w:rsidRPr="009D7F63" w:rsidRDefault="0060029F"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77">
    <w:p w14:paraId="7A55D575" w14:textId="2BC95C86" w:rsidR="0060029F" w:rsidRPr="009D7F63" w:rsidRDefault="0060029F"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78">
    <w:p w14:paraId="7A55D578" w14:textId="77777777" w:rsidR="0060029F" w:rsidRPr="009D7F63" w:rsidRDefault="0060029F"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79">
    <w:p w14:paraId="4F8F3C8B" w14:textId="77777777" w:rsidR="0060029F" w:rsidRPr="009D7F63" w:rsidRDefault="0060029F"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80">
    <w:p w14:paraId="451277DD" w14:textId="77777777" w:rsidR="0060029F" w:rsidRPr="009D7F63" w:rsidRDefault="0060029F"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81">
    <w:p w14:paraId="7A55D579" w14:textId="67088258" w:rsidR="0060029F" w:rsidRPr="009D7F63" w:rsidRDefault="0060029F"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82">
    <w:p w14:paraId="45573155" w14:textId="14B40576" w:rsidR="0060029F" w:rsidRPr="001A7C8D" w:rsidRDefault="0060029F">
      <w:pPr>
        <w:pStyle w:val="Textpoznmkypodiarou"/>
        <w:rPr>
          <w:lang w:val="sk-SK"/>
        </w:rPr>
      </w:pPr>
      <w:r>
        <w:rPr>
          <w:rStyle w:val="Odkaznapoznmkupodiarou"/>
        </w:rPr>
        <w:footnoteRef/>
      </w:r>
      <w:r>
        <w:t xml:space="preserve"> V zmysle ustanovenia § 22 ods. 2 zákona o finančnej kontrole</w:t>
      </w:r>
    </w:p>
  </w:footnote>
  <w:footnote w:id="83">
    <w:p w14:paraId="7A55D57A" w14:textId="77777777" w:rsidR="0060029F" w:rsidRPr="009D7F63" w:rsidRDefault="0060029F"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60029F" w:rsidRPr="009D7F63" w:rsidRDefault="0060029F">
      <w:pPr>
        <w:pStyle w:val="Textpoznmkypodiarou"/>
        <w:rPr>
          <w:rFonts w:cs="Arial"/>
          <w:szCs w:val="16"/>
          <w:lang w:val="sk-SK"/>
        </w:rPr>
      </w:pPr>
    </w:p>
  </w:footnote>
  <w:footnote w:id="84">
    <w:p w14:paraId="7A55D57D" w14:textId="46D54323" w:rsidR="0060029F" w:rsidRPr="009D7F63" w:rsidRDefault="0060029F"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85">
    <w:p w14:paraId="6E6BEF4A" w14:textId="15DCB6CC" w:rsidR="0060029F" w:rsidRPr="00660164" w:rsidRDefault="0060029F">
      <w:pPr>
        <w:pStyle w:val="Textpoznmkypodiarou"/>
        <w:rPr>
          <w:lang w:val="sk-SK"/>
          <w:rPrChange w:id="172" w:author="Milan Matovič" w:date="2019-07-24T14:15:00Z">
            <w:rPr/>
          </w:rPrChange>
        </w:rPr>
      </w:pPr>
      <w:ins w:id="173" w:author="Milan Matovič" w:date="2019-07-24T14:15:00Z">
        <w:r>
          <w:rPr>
            <w:rStyle w:val="Odkaznapoznmkupodiarou"/>
          </w:rPr>
          <w:footnoteRef/>
        </w:r>
        <w:r>
          <w:t xml:space="preserve"> </w:t>
        </w:r>
      </w:ins>
      <w:ins w:id="174" w:author="Milan Matovič" w:date="2019-07-24T14:16:00Z">
        <w:r>
          <w:t>Odosielateľovi správy</w:t>
        </w:r>
      </w:ins>
      <w:ins w:id="175" w:author="Milan Matovič" w:date="2019-07-24T14:17:00Z">
        <w:r>
          <w:rPr>
            <w:lang w:val="sk-SK"/>
          </w:rPr>
          <w:t xml:space="preserve"> (ŽoP)</w:t>
        </w:r>
      </w:ins>
      <w:ins w:id="176" w:author="Milan Matovič" w:date="2019-07-24T14:16:00Z">
        <w:r>
          <w:t xml:space="preserve"> sa do schránky prijatých správ na portáli slovensko.sk doručí potvrdenie o odoslaní a elektronická doručenka</w:t>
        </w:r>
      </w:ins>
    </w:p>
  </w:footnote>
  <w:footnote w:id="86">
    <w:p w14:paraId="6971E3E9" w14:textId="135A47C8" w:rsidR="0060029F" w:rsidRPr="004E053C" w:rsidRDefault="0060029F">
      <w:pPr>
        <w:pStyle w:val="Textpoznmkypodiarou"/>
        <w:rPr>
          <w:lang w:val="sk-SK"/>
          <w:rPrChange w:id="194" w:author="Milan Matovič" w:date="2019-07-24T15:10:00Z">
            <w:rPr/>
          </w:rPrChange>
        </w:rPr>
      </w:pPr>
      <w:ins w:id="195" w:author="Milan Matovič" w:date="2019-07-24T15:10:00Z">
        <w:r>
          <w:rPr>
            <w:rStyle w:val="Odkaznapoznmkupodiarou"/>
          </w:rPr>
          <w:footnoteRef/>
        </w:r>
        <w:r>
          <w:t xml:space="preserve"> </w:t>
        </w:r>
        <w:r>
          <w:rPr>
            <w:lang w:val="sk-SK"/>
          </w:rPr>
          <w:t>Nas</w:t>
        </w:r>
      </w:ins>
      <w:ins w:id="196" w:author="Milan Matovič" w:date="2019-07-24T15:11:00Z">
        <w:r>
          <w:rPr>
            <w:lang w:val="sk-SK"/>
          </w:rPr>
          <w:t>l</w:t>
        </w:r>
      </w:ins>
      <w:ins w:id="197" w:author="Milan Matovič" w:date="2019-07-24T15:10:00Z">
        <w:r>
          <w:rPr>
            <w:lang w:val="sk-SK"/>
          </w:rPr>
          <w:t xml:space="preserve">edujúca časť </w:t>
        </w:r>
      </w:ins>
      <w:ins w:id="198" w:author="Milan Matovič" w:date="2019-07-24T15:12:00Z">
        <w:r>
          <w:rPr>
            <w:lang w:val="sk-SK"/>
          </w:rPr>
          <w:t>Všeobecných pokynov</w:t>
        </w:r>
      </w:ins>
      <w:ins w:id="199" w:author="Milan Matovič" w:date="2019-07-24T15:13:00Z">
        <w:r>
          <w:rPr>
            <w:lang w:val="sk-SK"/>
          </w:rPr>
          <w:t xml:space="preserve"> k ŽoP </w:t>
        </w:r>
      </w:ins>
      <w:ins w:id="200" w:author="Milan Matovič" w:date="2019-07-24T15:12:00Z">
        <w:r>
          <w:rPr>
            <w:lang w:val="sk-SK"/>
          </w:rPr>
          <w:t xml:space="preserve"> sa </w:t>
        </w:r>
      </w:ins>
      <w:ins w:id="201" w:author="Milan Matovič" w:date="2019-07-24T15:13:00Z">
        <w:r>
          <w:rPr>
            <w:lang w:val="sk-SK"/>
          </w:rPr>
          <w:t>pri zasielaní ŽoP v elektronickej podobe uplatňuje primerane</w:t>
        </w:r>
      </w:ins>
    </w:p>
  </w:footnote>
  <w:footnote w:id="87">
    <w:p w14:paraId="7A55D57E" w14:textId="77777777" w:rsidR="0060029F" w:rsidRPr="009D7F63" w:rsidDel="006505DE" w:rsidRDefault="0060029F" w:rsidP="007A0798">
      <w:pPr>
        <w:pStyle w:val="Textpoznmkypodiarou"/>
        <w:rPr>
          <w:del w:id="204" w:author="Miruška Hrabčáková" w:date="2019-07-25T10:48:00Z"/>
          <w:rFonts w:cs="Arial"/>
          <w:szCs w:val="16"/>
          <w:lang w:val="sk-SK"/>
        </w:rPr>
      </w:pPr>
      <w:del w:id="205" w:author="Miruška Hrabčáková" w:date="2019-07-25T10:48:00Z">
        <w:r w:rsidRPr="009D7F63" w:rsidDel="006505DE">
          <w:rPr>
            <w:rStyle w:val="Odkaznapoznmkupodiarou"/>
            <w:rFonts w:cs="Arial"/>
            <w:szCs w:val="16"/>
          </w:rPr>
          <w:footnoteRef/>
        </w:r>
        <w:r w:rsidRPr="009D7F63" w:rsidDel="006505DE">
          <w:rPr>
            <w:rFonts w:cs="Arial"/>
            <w:szCs w:val="16"/>
          </w:rPr>
          <w:delText xml:space="preserve"> </w:delText>
        </w:r>
        <w:r w:rsidRPr="009D7F63" w:rsidDel="006505DE">
          <w:rPr>
            <w:rFonts w:cs="Arial"/>
            <w:szCs w:val="16"/>
            <w:lang w:val="sk-SK"/>
          </w:rPr>
          <w:delText xml:space="preserve">V prípade týchto typov ŽoP: zúčtovanie predfinancovania, poskytnutie zálohovej platby, </w:delText>
        </w:r>
      </w:del>
    </w:p>
  </w:footnote>
  <w:footnote w:id="88">
    <w:p w14:paraId="7A55D57F" w14:textId="45B83B2B" w:rsidR="0060029F" w:rsidRPr="009D7F63" w:rsidDel="006505DE" w:rsidRDefault="0060029F" w:rsidP="007A0798">
      <w:pPr>
        <w:pStyle w:val="Textpoznmkypodiarou"/>
        <w:rPr>
          <w:del w:id="209" w:author="Miruška Hrabčáková" w:date="2019-07-25T10:48:00Z"/>
          <w:rFonts w:cs="Arial"/>
          <w:szCs w:val="16"/>
          <w:lang w:val="sk-SK"/>
        </w:rPr>
      </w:pPr>
      <w:del w:id="210" w:author="Miruška Hrabčáková" w:date="2019-07-25T10:48:00Z">
        <w:r w:rsidRPr="009D7F63" w:rsidDel="006505DE">
          <w:rPr>
            <w:rStyle w:val="Odkaznapoznmkupodiarou"/>
            <w:rFonts w:cs="Arial"/>
            <w:szCs w:val="16"/>
          </w:rPr>
          <w:footnoteRef/>
        </w:r>
        <w:r w:rsidRPr="009D7F63" w:rsidDel="006505DE">
          <w:rPr>
            <w:rFonts w:cs="Arial"/>
            <w:szCs w:val="16"/>
          </w:rPr>
          <w:delText xml:space="preserve"> </w:delText>
        </w:r>
        <w:r w:rsidRPr="009D7F63" w:rsidDel="006505DE">
          <w:rPr>
            <w:rFonts w:cs="Arial"/>
            <w:szCs w:val="16"/>
            <w:lang w:val="sk-SK"/>
          </w:rPr>
          <w:delText>V prípade týchto typov ŽoP: poskytnutie predfinancovania, zúčtovanie zálohovej platby a refundácia.</w:delText>
        </w:r>
      </w:del>
    </w:p>
  </w:footnote>
  <w:footnote w:id="89">
    <w:p w14:paraId="7A55D580" w14:textId="77777777" w:rsidR="0060029F" w:rsidRPr="009D7F63" w:rsidRDefault="0060029F"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90">
    <w:p w14:paraId="7A55D581" w14:textId="77777777" w:rsidR="0060029F" w:rsidRPr="009D7F63" w:rsidRDefault="0060029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91">
    <w:p w14:paraId="7A55D582" w14:textId="77777777" w:rsidR="0060029F" w:rsidRPr="009D7F63" w:rsidRDefault="0060029F"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92">
    <w:p w14:paraId="112A0AD7" w14:textId="77777777" w:rsidR="0060029F" w:rsidRDefault="0060029F"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60029F" w:rsidRPr="0029658C" w:rsidRDefault="0060029F"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93">
    <w:p w14:paraId="7A55D583" w14:textId="052EABFD" w:rsidR="0060029F" w:rsidRPr="009D7F63" w:rsidRDefault="0060029F"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207C5F87" w:rsidR="0060029F" w:rsidRPr="009D7F63" w:rsidRDefault="0060029F"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60029F" w:rsidRPr="009D7F63" w:rsidRDefault="0060029F"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60029F" w:rsidRPr="002D4DD9" w:rsidRDefault="0060029F"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94">
    <w:p w14:paraId="7A55D587" w14:textId="77777777" w:rsidR="0060029F" w:rsidRPr="002D4DD9" w:rsidRDefault="0060029F"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95">
    <w:p w14:paraId="7A55D588" w14:textId="4BFF8B46" w:rsidR="0060029F" w:rsidRPr="00666AC8" w:rsidRDefault="0060029F"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96">
    <w:p w14:paraId="7A55D58A" w14:textId="010C8D03" w:rsidR="0060029F" w:rsidRPr="002D4DD9" w:rsidRDefault="0060029F"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97">
    <w:p w14:paraId="7A55D58B" w14:textId="36DE3BCF" w:rsidR="0060029F" w:rsidRPr="002D4DD9" w:rsidRDefault="0060029F"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98">
    <w:p w14:paraId="7A55D58E" w14:textId="5905C154" w:rsidR="0060029F" w:rsidRPr="009D7F63" w:rsidRDefault="0060029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99">
    <w:p w14:paraId="21B88E63" w14:textId="22F7DF87" w:rsidR="0060029F" w:rsidRPr="00DB1B99" w:rsidRDefault="0060029F" w:rsidP="00DB1B99">
      <w:pPr>
        <w:pStyle w:val="Textpoznmkypodiarou"/>
        <w:jc w:val="both"/>
        <w:rPr>
          <w:lang w:val="sk-SK"/>
        </w:rPr>
      </w:pPr>
      <w:r>
        <w:rPr>
          <w:rStyle w:val="Odkaznapoznmkupodiarou"/>
        </w:rPr>
        <w:footnoteRef/>
      </w:r>
      <w:r>
        <w:t xml:space="preserve"> </w:t>
      </w:r>
      <w:r w:rsidRPr="0042029B">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00">
    <w:p w14:paraId="346F9881" w14:textId="38882892" w:rsidR="0060029F" w:rsidRPr="002D4DD9" w:rsidRDefault="0060029F"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01">
    <w:p w14:paraId="18F68BE6" w14:textId="77777777" w:rsidR="0060029F" w:rsidRPr="009D7F63" w:rsidRDefault="0060029F"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02">
    <w:p w14:paraId="7B8CA6F4" w14:textId="45EE5A5E" w:rsidR="0060029F" w:rsidRPr="00DD30A9" w:rsidRDefault="0060029F" w:rsidP="00DD30A9">
      <w:pPr>
        <w:pStyle w:val="Textpoznmkypodiarou"/>
        <w:jc w:val="both"/>
        <w:rPr>
          <w:lang w:val="sk-SK"/>
        </w:rPr>
      </w:pPr>
      <w:r>
        <w:rPr>
          <w:rStyle w:val="Odkaznapoznmkupodiarou"/>
        </w:rPr>
        <w:footnoteRef/>
      </w:r>
      <w:r>
        <w:t xml:space="preserve"> </w:t>
      </w:r>
      <w:r w:rsidRPr="009A3563">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03">
    <w:p w14:paraId="245656D0" w14:textId="34CF1211" w:rsidR="0060029F" w:rsidRPr="009D7F63" w:rsidRDefault="0060029F"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04">
    <w:p w14:paraId="1BAE06D9" w14:textId="3DB56B7A" w:rsidR="0060029F" w:rsidRPr="008D4874" w:rsidRDefault="0060029F">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5">
    <w:p w14:paraId="06A0F700" w14:textId="0A8847BF" w:rsidR="0060029F" w:rsidRPr="00A9227A" w:rsidRDefault="0060029F"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6">
    <w:p w14:paraId="7A55D594" w14:textId="7255982C" w:rsidR="0060029F" w:rsidRPr="009D7F63" w:rsidRDefault="0060029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07">
    <w:p w14:paraId="7A55D597" w14:textId="7291098D" w:rsidR="0060029F" w:rsidRPr="009D7F63" w:rsidRDefault="0060029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8">
    <w:p w14:paraId="7A55D598" w14:textId="1F811B32" w:rsidR="0060029F" w:rsidRPr="009D7F63" w:rsidRDefault="0060029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09">
    <w:p w14:paraId="7A55D599" w14:textId="36FD13E6" w:rsidR="0060029F" w:rsidRPr="009D7F63" w:rsidRDefault="0060029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10">
    <w:p w14:paraId="155B50B0" w14:textId="6BA108FC" w:rsidR="0060029F" w:rsidRPr="001D76D4" w:rsidRDefault="0060029F">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11">
    <w:p w14:paraId="56611CD7" w14:textId="77777777" w:rsidR="0060029F" w:rsidRPr="00D11AEC" w:rsidRDefault="0060029F" w:rsidP="003E60A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hyperlink r:id="rId2" w:history="1">
        <w:r w:rsidRPr="00F94B95">
          <w:rPr>
            <w:rStyle w:val="Hypertextovprepojenie"/>
            <w:sz w:val="16"/>
          </w:rPr>
          <w:t>http://www.uvo.gov.sk/legislativametodika-dohlad/metodicke-usmernenia/vseobecne-metodicke-usmernenia-zakon-c-252006-z-z--4bc.html</w:t>
        </w:r>
      </w:hyperlink>
      <w:r>
        <w:rPr>
          <w:lang w:val="sk-SK"/>
        </w:rPr>
        <w:t xml:space="preserve"> </w:t>
      </w:r>
      <w:r>
        <w:rPr>
          <w:rFonts w:cs="Arial"/>
          <w:szCs w:val="16"/>
          <w:lang w:val="sk-SK"/>
        </w:rPr>
        <w:t xml:space="preserve"> a </w:t>
      </w:r>
      <w:hyperlink r:id="rId3" w:history="1">
        <w:r w:rsidRPr="008C5544">
          <w:rPr>
            <w:rStyle w:val="Hypertextovprepojenie"/>
            <w:rFonts w:cs="Arial"/>
            <w:sz w:val="16"/>
            <w:szCs w:val="16"/>
            <w:lang w:val="sk-SK"/>
          </w:rPr>
          <w:t>http://www.uvo.gov.sk/legislativametodika-dohlad/metodicke-usmernenia/vseobecne-metodicke-usmernenia-zakon-c-3432015-z-z--51e.html</w:t>
        </w:r>
      </w:hyperlink>
      <w:r>
        <w:rPr>
          <w:rFonts w:cs="Arial"/>
          <w:szCs w:val="16"/>
          <w:lang w:val="sk-SK"/>
        </w:rPr>
        <w:t xml:space="preserve"> </w:t>
      </w:r>
    </w:p>
  </w:footnote>
  <w:footnote w:id="112">
    <w:p w14:paraId="7A55D59B" w14:textId="77777777" w:rsidR="0060029F" w:rsidRPr="009D7F63" w:rsidRDefault="0060029F"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60029F" w:rsidRPr="009D7F63" w:rsidRDefault="0060029F"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60029F" w:rsidRPr="009D7F63" w:rsidRDefault="0060029F" w:rsidP="009D7F63">
      <w:pPr>
        <w:pStyle w:val="Textpoznmkypodiarou"/>
        <w:rPr>
          <w:rFonts w:cs="Arial"/>
          <w:szCs w:val="16"/>
        </w:rPr>
      </w:pPr>
    </w:p>
  </w:footnote>
  <w:footnote w:id="113">
    <w:p w14:paraId="7758003D" w14:textId="22D7C67A" w:rsidR="0060029F" w:rsidRPr="00E70656" w:rsidRDefault="0060029F">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14">
    <w:p w14:paraId="7A55D59E" w14:textId="77777777" w:rsidR="0060029F" w:rsidRPr="009D7F63" w:rsidRDefault="0060029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15">
    <w:p w14:paraId="7A55D59F" w14:textId="18D969C9" w:rsidR="0060029F" w:rsidRPr="009D7F63" w:rsidRDefault="0060029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Metodické pokyny CKO nájdete na stránke: </w:t>
      </w:r>
      <w:hyperlink r:id="rId5" w:history="1">
        <w:r w:rsidRPr="00E275A6">
          <w:rPr>
            <w:rStyle w:val="Hypertextovprepojenie"/>
            <w:rFonts w:cs="Arial"/>
            <w:sz w:val="16"/>
            <w:szCs w:val="16"/>
            <w:lang w:val="sk-SK"/>
          </w:rPr>
          <w:t>http://www.partnerskadohoda.gov.sk/metodicke-pokyny-cko/</w:t>
        </w:r>
      </w:hyperlink>
    </w:p>
  </w:footnote>
  <w:footnote w:id="116">
    <w:p w14:paraId="6D173C29" w14:textId="4A3D54D6" w:rsidR="0060029F" w:rsidRPr="00963E0D" w:rsidRDefault="0060029F">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17">
    <w:p w14:paraId="17304A12" w14:textId="40A4FD60" w:rsidR="0060029F" w:rsidRPr="00963E0D" w:rsidRDefault="0060029F">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18">
    <w:p w14:paraId="169A4593" w14:textId="2DEC6A0A" w:rsidR="0060029F" w:rsidRPr="00963E0D" w:rsidRDefault="0060029F">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19">
    <w:p w14:paraId="1BDDBEB1" w14:textId="77777777" w:rsidR="0060029F" w:rsidRDefault="0060029F" w:rsidP="005F7EEE">
      <w:pPr>
        <w:pStyle w:val="Textpoznmkypodiarou"/>
        <w:jc w:val="both"/>
      </w:pPr>
      <w:r>
        <w:rPr>
          <w:rStyle w:val="Odkaznapoznmkupodiarou"/>
        </w:rPr>
        <w:footnoteRef/>
      </w:r>
      <w:r>
        <w:t xml:space="preserve"> </w:t>
      </w:r>
      <w:r w:rsidRPr="003B7874">
        <w:t>MP CKO č. 5 k určovaniu finančných opráv, ktoré má riadiaci orgán uplatňovať pri nedodržaní pravidiel a postupov verejného obstarávania</w:t>
      </w:r>
    </w:p>
  </w:footnote>
  <w:footnote w:id="120">
    <w:p w14:paraId="3229AB39" w14:textId="77777777" w:rsidR="0060029F" w:rsidRPr="007430F0" w:rsidRDefault="0060029F" w:rsidP="00B65522">
      <w:pPr>
        <w:pStyle w:val="Textpoznmkypodiarou"/>
        <w:rPr>
          <w:lang w:val="sk-SK"/>
        </w:rPr>
      </w:pPr>
      <w:r>
        <w:rPr>
          <w:rStyle w:val="Odkaznapoznmkupodiarou"/>
        </w:rPr>
        <w:footnoteRef/>
      </w:r>
      <w:r>
        <w:t xml:space="preserve"> </w:t>
      </w:r>
      <w:r w:rsidRPr="007430F0">
        <w:rPr>
          <w:szCs w:val="16"/>
          <w:lang w:val="sk-SK"/>
        </w:rPr>
        <w:t>Metodický</w:t>
      </w:r>
      <w:r>
        <w:rPr>
          <w:szCs w:val="16"/>
          <w:lang w:val="sk-SK"/>
        </w:rPr>
        <w:t xml:space="preserve"> pokyn CKO č. 14 k zadávaniu zákaziek s nízkou hodnotou na 30 000 EUR</w:t>
      </w:r>
    </w:p>
  </w:footnote>
  <w:footnote w:id="121">
    <w:p w14:paraId="5D3734F5" w14:textId="77777777" w:rsidR="0060029F" w:rsidRPr="0068047A" w:rsidRDefault="0060029F" w:rsidP="00F85AF8">
      <w:pPr>
        <w:pStyle w:val="Textpoznmkypodiarou"/>
        <w:rPr>
          <w:szCs w:val="16"/>
          <w:lang w:val="sk-SK"/>
        </w:rPr>
      </w:pPr>
      <w:r>
        <w:rPr>
          <w:rStyle w:val="Odkaznapoznmkupodiarou"/>
        </w:rPr>
        <w:footnoteRef/>
      </w:r>
      <w:r>
        <w:t xml:space="preserve"> </w:t>
      </w:r>
      <w:r>
        <w:rPr>
          <w:lang w:val="sk-SK"/>
        </w:rPr>
        <w:t xml:space="preserve">Metodický pokyn CKO č. 12 </w:t>
      </w:r>
      <w:r w:rsidRPr="009B5A7E">
        <w:rPr>
          <w:rFonts w:cs="Arial"/>
          <w:szCs w:val="19"/>
        </w:rPr>
        <w:t>k zadávaniu zákaziek nespadajúcich pod zákon o verejnom obstarávaní</w:t>
      </w:r>
      <w:r>
        <w:rPr>
          <w:rFonts w:cs="Arial"/>
          <w:szCs w:val="19"/>
          <w:lang w:val="sk-SK"/>
        </w:rPr>
        <w:t xml:space="preserve"> je zverejnený v aktuálnom znení na stránke </w:t>
      </w:r>
      <w:hyperlink r:id="rId6" w:history="1">
        <w:r w:rsidRPr="0068047A">
          <w:rPr>
            <w:color w:val="0000FF"/>
            <w:szCs w:val="16"/>
            <w:u w:val="single"/>
            <w:lang w:val="sk-SK" w:eastAsia="en-US"/>
          </w:rPr>
          <w:t>https://www.partnerskadohoda.gov.sk/metodicke-pokyny-cko-a-uv-sr/</w:t>
        </w:r>
      </w:hyperlink>
    </w:p>
  </w:footnote>
  <w:footnote w:id="122">
    <w:p w14:paraId="5059A7A3" w14:textId="77777777" w:rsidR="0060029F" w:rsidRDefault="0060029F" w:rsidP="00E5073A">
      <w:pPr>
        <w:pStyle w:val="Textpoznmkypodiarou"/>
        <w:jc w:val="both"/>
      </w:pPr>
      <w:r>
        <w:rPr>
          <w:rStyle w:val="Odkaznapoznmkupodiarou"/>
          <w:rFonts w:eastAsiaTheme="majorEastAsia"/>
        </w:rPr>
        <w:footnoteRef/>
      </w:r>
      <w:r>
        <w:t xml:space="preserve"> </w:t>
      </w:r>
      <w:r w:rsidRPr="004751EC">
        <w:t>§ 1 ods. 3 zákona č. 177/2018 Z. z. o niektorých opatreniach na znižovanie administratívnej záťaže využívaním informačných systémov verejnej správy a o zmene a doplnení niektorých zákonov (zákon proti byrokracii)</w:t>
      </w:r>
    </w:p>
  </w:footnote>
  <w:footnote w:id="123">
    <w:p w14:paraId="2A432946" w14:textId="35C29B09" w:rsidR="0060029F" w:rsidRPr="001325C0" w:rsidRDefault="0060029F">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24">
    <w:p w14:paraId="19A2FB50" w14:textId="3C8C6416" w:rsidR="0060029F" w:rsidRPr="001325C0" w:rsidRDefault="0060029F">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25">
    <w:p w14:paraId="6CF6D88E" w14:textId="77777777" w:rsidR="0060029F" w:rsidRPr="001325C0" w:rsidRDefault="0060029F"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60029F" w:rsidRPr="001325C0" w:rsidRDefault="0060029F">
      <w:pPr>
        <w:pStyle w:val="Textpoznmkypodiarou"/>
        <w:rPr>
          <w:lang w:val="sk-SK"/>
        </w:rPr>
      </w:pPr>
    </w:p>
  </w:footnote>
  <w:footnote w:id="126">
    <w:p w14:paraId="60152099" w14:textId="6522BB22" w:rsidR="0060029F" w:rsidRPr="00DF0865" w:rsidRDefault="0060029F">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27">
    <w:p w14:paraId="7A55D5A3" w14:textId="77777777" w:rsidR="0060029F" w:rsidRPr="009D7F63" w:rsidRDefault="0060029F"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2A4E36"/>
    <w:multiLevelType w:val="hybridMultilevel"/>
    <w:tmpl w:val="5DD2A8C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2">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2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3">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7">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2">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4">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5">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0">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3">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6">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8">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9">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0">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1">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4">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5">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6">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80">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2">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7">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3">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8">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1">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4">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8">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2">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6">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2"/>
  </w:num>
  <w:num w:numId="2">
    <w:abstractNumId w:val="24"/>
  </w:num>
  <w:num w:numId="3">
    <w:abstractNumId w:val="99"/>
  </w:num>
  <w:num w:numId="4">
    <w:abstractNumId w:val="19"/>
  </w:num>
  <w:num w:numId="5">
    <w:abstractNumId w:val="44"/>
  </w:num>
  <w:num w:numId="6">
    <w:abstractNumId w:val="127"/>
  </w:num>
  <w:num w:numId="7">
    <w:abstractNumId w:val="126"/>
  </w:num>
  <w:num w:numId="8">
    <w:abstractNumId w:val="87"/>
  </w:num>
  <w:num w:numId="9">
    <w:abstractNumId w:val="106"/>
  </w:num>
  <w:num w:numId="10">
    <w:abstractNumId w:val="55"/>
  </w:num>
  <w:num w:numId="11">
    <w:abstractNumId w:val="84"/>
  </w:num>
  <w:num w:numId="12">
    <w:abstractNumId w:val="115"/>
  </w:num>
  <w:num w:numId="13">
    <w:abstractNumId w:val="1"/>
  </w:num>
  <w:num w:numId="14">
    <w:abstractNumId w:val="29"/>
  </w:num>
  <w:num w:numId="15">
    <w:abstractNumId w:val="65"/>
  </w:num>
  <w:num w:numId="16">
    <w:abstractNumId w:val="8"/>
  </w:num>
  <w:num w:numId="17">
    <w:abstractNumId w:val="9"/>
  </w:num>
  <w:num w:numId="18">
    <w:abstractNumId w:val="61"/>
  </w:num>
  <w:num w:numId="19">
    <w:abstractNumId w:val="90"/>
  </w:num>
  <w:num w:numId="20">
    <w:abstractNumId w:val="26"/>
  </w:num>
  <w:num w:numId="21">
    <w:abstractNumId w:val="63"/>
  </w:num>
  <w:num w:numId="22">
    <w:abstractNumId w:val="76"/>
  </w:num>
  <w:num w:numId="23">
    <w:abstractNumId w:val="100"/>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80"/>
  </w:num>
  <w:num w:numId="28">
    <w:abstractNumId w:val="79"/>
  </w:num>
  <w:num w:numId="29">
    <w:abstractNumId w:val="107"/>
  </w:num>
  <w:num w:numId="30">
    <w:abstractNumId w:val="85"/>
  </w:num>
  <w:num w:numId="31">
    <w:abstractNumId w:val="122"/>
  </w:num>
  <w:num w:numId="32">
    <w:abstractNumId w:val="103"/>
  </w:num>
  <w:num w:numId="33">
    <w:abstractNumId w:val="111"/>
  </w:num>
  <w:num w:numId="34">
    <w:abstractNumId w:val="117"/>
  </w:num>
  <w:num w:numId="35">
    <w:abstractNumId w:val="43"/>
  </w:num>
  <w:num w:numId="36">
    <w:abstractNumId w:val="54"/>
  </w:num>
  <w:num w:numId="37">
    <w:abstractNumId w:val="51"/>
  </w:num>
  <w:num w:numId="38">
    <w:abstractNumId w:val="59"/>
  </w:num>
  <w:num w:numId="39">
    <w:abstractNumId w:val="74"/>
  </w:num>
  <w:num w:numId="40">
    <w:abstractNumId w:val="121"/>
  </w:num>
  <w:num w:numId="41">
    <w:abstractNumId w:val="2"/>
  </w:num>
  <w:num w:numId="42">
    <w:abstractNumId w:val="57"/>
  </w:num>
  <w:num w:numId="43">
    <w:abstractNumId w:val="5"/>
  </w:num>
  <w:num w:numId="44">
    <w:abstractNumId w:val="37"/>
  </w:num>
  <w:num w:numId="45">
    <w:abstractNumId w:val="96"/>
  </w:num>
  <w:num w:numId="46">
    <w:abstractNumId w:val="105"/>
  </w:num>
  <w:num w:numId="47">
    <w:abstractNumId w:val="56"/>
  </w:num>
  <w:num w:numId="48">
    <w:abstractNumId w:val="116"/>
  </w:num>
  <w:num w:numId="49">
    <w:abstractNumId w:val="36"/>
  </w:num>
  <w:num w:numId="50">
    <w:abstractNumId w:val="20"/>
  </w:num>
  <w:num w:numId="51">
    <w:abstractNumId w:val="11"/>
  </w:num>
  <w:num w:numId="52">
    <w:abstractNumId w:val="40"/>
  </w:num>
  <w:num w:numId="53">
    <w:abstractNumId w:val="25"/>
  </w:num>
  <w:num w:numId="54">
    <w:abstractNumId w:val="17"/>
  </w:num>
  <w:num w:numId="55">
    <w:abstractNumId w:val="83"/>
  </w:num>
  <w:num w:numId="56">
    <w:abstractNumId w:val="58"/>
  </w:num>
  <w:num w:numId="57">
    <w:abstractNumId w:val="45"/>
  </w:num>
  <w:num w:numId="58">
    <w:abstractNumId w:val="93"/>
  </w:num>
  <w:num w:numId="59">
    <w:abstractNumId w:val="101"/>
  </w:num>
  <w:num w:numId="60">
    <w:abstractNumId w:val="71"/>
  </w:num>
  <w:num w:numId="61">
    <w:abstractNumId w:val="6"/>
  </w:num>
  <w:num w:numId="62">
    <w:abstractNumId w:val="35"/>
  </w:num>
  <w:num w:numId="63">
    <w:abstractNumId w:val="42"/>
  </w:num>
  <w:num w:numId="64">
    <w:abstractNumId w:val="16"/>
  </w:num>
  <w:num w:numId="65">
    <w:abstractNumId w:val="82"/>
  </w:num>
  <w:num w:numId="66">
    <w:abstractNumId w:val="18"/>
  </w:num>
  <w:num w:numId="67">
    <w:abstractNumId w:val="119"/>
  </w:num>
  <w:num w:numId="68">
    <w:abstractNumId w:val="64"/>
  </w:num>
  <w:num w:numId="69">
    <w:abstractNumId w:val="33"/>
  </w:num>
  <w:num w:numId="70">
    <w:abstractNumId w:val="112"/>
  </w:num>
  <w:num w:numId="71">
    <w:abstractNumId w:val="15"/>
  </w:num>
  <w:num w:numId="72">
    <w:abstractNumId w:val="124"/>
  </w:num>
  <w:num w:numId="73">
    <w:abstractNumId w:val="21"/>
  </w:num>
  <w:num w:numId="74">
    <w:abstractNumId w:val="123"/>
  </w:num>
  <w:num w:numId="75">
    <w:abstractNumId w:val="46"/>
  </w:num>
  <w:num w:numId="76">
    <w:abstractNumId w:val="128"/>
  </w:num>
  <w:num w:numId="77">
    <w:abstractNumId w:val="47"/>
  </w:num>
  <w:num w:numId="78">
    <w:abstractNumId w:val="30"/>
  </w:num>
  <w:num w:numId="79">
    <w:abstractNumId w:val="109"/>
  </w:num>
  <w:num w:numId="80">
    <w:abstractNumId w:val="69"/>
  </w:num>
  <w:num w:numId="81">
    <w:abstractNumId w:val="12"/>
  </w:num>
  <w:num w:numId="82">
    <w:abstractNumId w:val="34"/>
  </w:num>
  <w:num w:numId="83">
    <w:abstractNumId w:val="23"/>
  </w:num>
  <w:num w:numId="84">
    <w:abstractNumId w:val="86"/>
  </w:num>
  <w:num w:numId="85">
    <w:abstractNumId w:val="66"/>
  </w:num>
  <w:num w:numId="86">
    <w:abstractNumId w:val="39"/>
  </w:num>
  <w:num w:numId="87">
    <w:abstractNumId w:val="3"/>
  </w:num>
  <w:num w:numId="88">
    <w:abstractNumId w:val="120"/>
  </w:num>
  <w:num w:numId="89">
    <w:abstractNumId w:val="14"/>
  </w:num>
  <w:num w:numId="90">
    <w:abstractNumId w:val="53"/>
  </w:num>
  <w:num w:numId="91">
    <w:abstractNumId w:val="97"/>
  </w:num>
  <w:num w:numId="92">
    <w:abstractNumId w:val="92"/>
  </w:num>
  <w:num w:numId="93">
    <w:abstractNumId w:val="48"/>
  </w:num>
  <w:num w:numId="94">
    <w:abstractNumId w:val="75"/>
  </w:num>
  <w:num w:numId="95">
    <w:abstractNumId w:val="4"/>
  </w:num>
  <w:num w:numId="96">
    <w:abstractNumId w:val="78"/>
  </w:num>
  <w:num w:numId="97">
    <w:abstractNumId w:val="110"/>
  </w:num>
  <w:num w:numId="98">
    <w:abstractNumId w:val="98"/>
  </w:num>
  <w:num w:numId="99">
    <w:abstractNumId w:val="13"/>
  </w:num>
  <w:num w:numId="100">
    <w:abstractNumId w:val="72"/>
  </w:num>
  <w:num w:numId="101">
    <w:abstractNumId w:val="125"/>
  </w:num>
  <w:num w:numId="102">
    <w:abstractNumId w:val="70"/>
  </w:num>
  <w:num w:numId="103">
    <w:abstractNumId w:val="73"/>
  </w:num>
  <w:num w:numId="104">
    <w:abstractNumId w:val="31"/>
  </w:num>
  <w:num w:numId="105">
    <w:abstractNumId w:val="95"/>
  </w:num>
  <w:num w:numId="106">
    <w:abstractNumId w:val="114"/>
  </w:num>
  <w:num w:numId="107">
    <w:abstractNumId w:val="67"/>
  </w:num>
  <w:num w:numId="108">
    <w:abstractNumId w:val="27"/>
  </w:num>
  <w:num w:numId="109">
    <w:abstractNumId w:val="129"/>
  </w:num>
  <w:num w:numId="110">
    <w:abstractNumId w:val="81"/>
  </w:num>
  <w:num w:numId="111">
    <w:abstractNumId w:val="77"/>
  </w:num>
  <w:num w:numId="112">
    <w:abstractNumId w:val="108"/>
  </w:num>
  <w:num w:numId="113">
    <w:abstractNumId w:val="50"/>
  </w:num>
  <w:num w:numId="114">
    <w:abstractNumId w:val="68"/>
  </w:num>
  <w:num w:numId="115">
    <w:abstractNumId w:val="10"/>
  </w:num>
  <w:num w:numId="116">
    <w:abstractNumId w:val="7"/>
  </w:num>
  <w:num w:numId="117">
    <w:abstractNumId w:val="102"/>
  </w:num>
  <w:num w:numId="118">
    <w:abstractNumId w:val="91"/>
  </w:num>
  <w:num w:numId="119">
    <w:abstractNumId w:val="118"/>
  </w:num>
  <w:num w:numId="120">
    <w:abstractNumId w:val="104"/>
  </w:num>
  <w:num w:numId="121">
    <w:abstractNumId w:val="60"/>
  </w:num>
  <w:num w:numId="122">
    <w:abstractNumId w:val="49"/>
  </w:num>
  <w:num w:numId="123">
    <w:abstractNumId w:val="130"/>
  </w:num>
  <w:num w:numId="124">
    <w:abstractNumId w:val="38"/>
  </w:num>
  <w:num w:numId="125">
    <w:abstractNumId w:val="89"/>
  </w:num>
  <w:num w:numId="126">
    <w:abstractNumId w:val="28"/>
  </w:num>
  <w:num w:numId="127">
    <w:abstractNumId w:val="52"/>
  </w:num>
  <w:num w:numId="128">
    <w:abstractNumId w:val="88"/>
  </w:num>
  <w:num w:numId="129">
    <w:abstractNumId w:val="41"/>
  </w:num>
  <w:num w:numId="130">
    <w:abstractNumId w:val="32"/>
  </w:num>
  <w:numIdMacAtCleanup w:val="1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Milan Matovič">
    <w15:presenceInfo w15:providerId="None" w15:userId="Milan Matovič"/>
  </w15:person>
  <w15:person w15:author="Zuzana Hušeková">
    <w15:presenceInfo w15:providerId="None" w15:userId="Zuzana Huš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B20"/>
    <w:rsid w:val="00003B82"/>
    <w:rsid w:val="000044DF"/>
    <w:rsid w:val="00004CD8"/>
    <w:rsid w:val="00004F58"/>
    <w:rsid w:val="00005011"/>
    <w:rsid w:val="00005C8D"/>
    <w:rsid w:val="000064C7"/>
    <w:rsid w:val="000067C4"/>
    <w:rsid w:val="00006D7F"/>
    <w:rsid w:val="00006FBC"/>
    <w:rsid w:val="00007692"/>
    <w:rsid w:val="00007FF4"/>
    <w:rsid w:val="000106A5"/>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C04"/>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638"/>
    <w:rsid w:val="000647EC"/>
    <w:rsid w:val="00064894"/>
    <w:rsid w:val="00064DDF"/>
    <w:rsid w:val="000653DA"/>
    <w:rsid w:val="00065B6C"/>
    <w:rsid w:val="00065C76"/>
    <w:rsid w:val="0006646D"/>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547"/>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10"/>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6CD4"/>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4C77"/>
    <w:rsid w:val="000F5174"/>
    <w:rsid w:val="000F5700"/>
    <w:rsid w:val="000F5793"/>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5EE7"/>
    <w:rsid w:val="001061DC"/>
    <w:rsid w:val="00106380"/>
    <w:rsid w:val="00106510"/>
    <w:rsid w:val="001072C6"/>
    <w:rsid w:val="001072D3"/>
    <w:rsid w:val="0010743E"/>
    <w:rsid w:val="00110014"/>
    <w:rsid w:val="0011069A"/>
    <w:rsid w:val="001107FE"/>
    <w:rsid w:val="00110B85"/>
    <w:rsid w:val="00111724"/>
    <w:rsid w:val="001128CA"/>
    <w:rsid w:val="00112CCE"/>
    <w:rsid w:val="00112D38"/>
    <w:rsid w:val="001144FB"/>
    <w:rsid w:val="00114CB3"/>
    <w:rsid w:val="0011528C"/>
    <w:rsid w:val="001155EE"/>
    <w:rsid w:val="00115A2F"/>
    <w:rsid w:val="00115CEF"/>
    <w:rsid w:val="001165FB"/>
    <w:rsid w:val="0011692E"/>
    <w:rsid w:val="0011695F"/>
    <w:rsid w:val="001176EF"/>
    <w:rsid w:val="00117BF4"/>
    <w:rsid w:val="001201C0"/>
    <w:rsid w:val="001206DF"/>
    <w:rsid w:val="00120A50"/>
    <w:rsid w:val="00120B9A"/>
    <w:rsid w:val="00120FED"/>
    <w:rsid w:val="001212D6"/>
    <w:rsid w:val="00121570"/>
    <w:rsid w:val="001217D9"/>
    <w:rsid w:val="00121938"/>
    <w:rsid w:val="00121A92"/>
    <w:rsid w:val="00121BF8"/>
    <w:rsid w:val="00121E0B"/>
    <w:rsid w:val="00121EBC"/>
    <w:rsid w:val="00122865"/>
    <w:rsid w:val="00122CEF"/>
    <w:rsid w:val="00123250"/>
    <w:rsid w:val="0012336B"/>
    <w:rsid w:val="00123D3D"/>
    <w:rsid w:val="00123F3F"/>
    <w:rsid w:val="00123F5E"/>
    <w:rsid w:val="00124228"/>
    <w:rsid w:val="001244B0"/>
    <w:rsid w:val="00124E6D"/>
    <w:rsid w:val="00124F19"/>
    <w:rsid w:val="0012580E"/>
    <w:rsid w:val="00125927"/>
    <w:rsid w:val="00125B3D"/>
    <w:rsid w:val="00125C24"/>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1BE"/>
    <w:rsid w:val="0014799B"/>
    <w:rsid w:val="00147E0C"/>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867"/>
    <w:rsid w:val="00192F34"/>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3A72"/>
    <w:rsid w:val="001B411C"/>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268"/>
    <w:rsid w:val="001C1954"/>
    <w:rsid w:val="001C1B30"/>
    <w:rsid w:val="001C1F0B"/>
    <w:rsid w:val="001C21D3"/>
    <w:rsid w:val="001C28BD"/>
    <w:rsid w:val="001C2EF4"/>
    <w:rsid w:val="001C3332"/>
    <w:rsid w:val="001C3382"/>
    <w:rsid w:val="001C3BB0"/>
    <w:rsid w:val="001C3C2F"/>
    <w:rsid w:val="001C44CA"/>
    <w:rsid w:val="001C44F5"/>
    <w:rsid w:val="001C46CF"/>
    <w:rsid w:val="001C47DE"/>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3F48"/>
    <w:rsid w:val="001F4430"/>
    <w:rsid w:val="001F5146"/>
    <w:rsid w:val="001F60D9"/>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3203"/>
    <w:rsid w:val="0021355F"/>
    <w:rsid w:val="00213684"/>
    <w:rsid w:val="00215466"/>
    <w:rsid w:val="00215CFC"/>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CBF"/>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9E1"/>
    <w:rsid w:val="00253BF6"/>
    <w:rsid w:val="00253DEB"/>
    <w:rsid w:val="002548F4"/>
    <w:rsid w:val="0025493F"/>
    <w:rsid w:val="00254B54"/>
    <w:rsid w:val="002550C1"/>
    <w:rsid w:val="002550F5"/>
    <w:rsid w:val="002557C9"/>
    <w:rsid w:val="00255D9C"/>
    <w:rsid w:val="002560F9"/>
    <w:rsid w:val="00256785"/>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FD5"/>
    <w:rsid w:val="002721C8"/>
    <w:rsid w:val="00272DDD"/>
    <w:rsid w:val="00272EE5"/>
    <w:rsid w:val="002730CB"/>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1F08"/>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856"/>
    <w:rsid w:val="002E3CCD"/>
    <w:rsid w:val="002E3F7C"/>
    <w:rsid w:val="002E410E"/>
    <w:rsid w:val="002E4316"/>
    <w:rsid w:val="002E4440"/>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3E1F"/>
    <w:rsid w:val="0031415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4FB3"/>
    <w:rsid w:val="00344FDD"/>
    <w:rsid w:val="0034546E"/>
    <w:rsid w:val="003457B8"/>
    <w:rsid w:val="003458F7"/>
    <w:rsid w:val="00345EA5"/>
    <w:rsid w:val="00345EF7"/>
    <w:rsid w:val="0034629E"/>
    <w:rsid w:val="00346752"/>
    <w:rsid w:val="00346985"/>
    <w:rsid w:val="00346AE5"/>
    <w:rsid w:val="00346CD1"/>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5C29"/>
    <w:rsid w:val="00355CD9"/>
    <w:rsid w:val="003562A0"/>
    <w:rsid w:val="003566EA"/>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63C"/>
    <w:rsid w:val="00365850"/>
    <w:rsid w:val="00365975"/>
    <w:rsid w:val="00365F6D"/>
    <w:rsid w:val="00366834"/>
    <w:rsid w:val="003669AF"/>
    <w:rsid w:val="00366D80"/>
    <w:rsid w:val="003671F0"/>
    <w:rsid w:val="003672C3"/>
    <w:rsid w:val="00367544"/>
    <w:rsid w:val="00367928"/>
    <w:rsid w:val="00367E6F"/>
    <w:rsid w:val="00367EF8"/>
    <w:rsid w:val="00367F27"/>
    <w:rsid w:val="00370739"/>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693"/>
    <w:rsid w:val="003E4866"/>
    <w:rsid w:val="003E4BC1"/>
    <w:rsid w:val="003E4CCB"/>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D"/>
    <w:rsid w:val="003F54AC"/>
    <w:rsid w:val="003F5736"/>
    <w:rsid w:val="003F601C"/>
    <w:rsid w:val="003F626E"/>
    <w:rsid w:val="003F672D"/>
    <w:rsid w:val="003F6A6C"/>
    <w:rsid w:val="003F717C"/>
    <w:rsid w:val="003F76F4"/>
    <w:rsid w:val="003F77E4"/>
    <w:rsid w:val="004016F0"/>
    <w:rsid w:val="00401899"/>
    <w:rsid w:val="004019DE"/>
    <w:rsid w:val="00402075"/>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707C"/>
    <w:rsid w:val="004173D0"/>
    <w:rsid w:val="004178CD"/>
    <w:rsid w:val="0041791C"/>
    <w:rsid w:val="00417B5B"/>
    <w:rsid w:val="00417B99"/>
    <w:rsid w:val="0042029B"/>
    <w:rsid w:val="004206D2"/>
    <w:rsid w:val="00420F96"/>
    <w:rsid w:val="0042148A"/>
    <w:rsid w:val="00421D77"/>
    <w:rsid w:val="00421DB4"/>
    <w:rsid w:val="004221C7"/>
    <w:rsid w:val="004228E6"/>
    <w:rsid w:val="004229DA"/>
    <w:rsid w:val="00422ECD"/>
    <w:rsid w:val="00422F8C"/>
    <w:rsid w:val="004235B0"/>
    <w:rsid w:val="0042368D"/>
    <w:rsid w:val="0042370B"/>
    <w:rsid w:val="00424082"/>
    <w:rsid w:val="0042442A"/>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1E96"/>
    <w:rsid w:val="00453006"/>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064"/>
    <w:rsid w:val="004B38EE"/>
    <w:rsid w:val="004B4384"/>
    <w:rsid w:val="004B4FFD"/>
    <w:rsid w:val="004B53E6"/>
    <w:rsid w:val="004B6129"/>
    <w:rsid w:val="004B6310"/>
    <w:rsid w:val="004B6416"/>
    <w:rsid w:val="004B64F6"/>
    <w:rsid w:val="004B67CC"/>
    <w:rsid w:val="004B6A26"/>
    <w:rsid w:val="004B6A9B"/>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53C"/>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344"/>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3AC0"/>
    <w:rsid w:val="00504718"/>
    <w:rsid w:val="00504A4F"/>
    <w:rsid w:val="00504ECA"/>
    <w:rsid w:val="00505140"/>
    <w:rsid w:val="0050522F"/>
    <w:rsid w:val="00505316"/>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0D3E"/>
    <w:rsid w:val="00520D9B"/>
    <w:rsid w:val="00521222"/>
    <w:rsid w:val="00521CFB"/>
    <w:rsid w:val="0052260B"/>
    <w:rsid w:val="0052279F"/>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18D7"/>
    <w:rsid w:val="00592859"/>
    <w:rsid w:val="00592FE0"/>
    <w:rsid w:val="005935F3"/>
    <w:rsid w:val="005936FF"/>
    <w:rsid w:val="005940A7"/>
    <w:rsid w:val="0059478B"/>
    <w:rsid w:val="00594863"/>
    <w:rsid w:val="005949E2"/>
    <w:rsid w:val="00594C0C"/>
    <w:rsid w:val="005951B6"/>
    <w:rsid w:val="005954CC"/>
    <w:rsid w:val="005964CA"/>
    <w:rsid w:val="00596582"/>
    <w:rsid w:val="00596743"/>
    <w:rsid w:val="00596796"/>
    <w:rsid w:val="00597199"/>
    <w:rsid w:val="00597284"/>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6000"/>
    <w:rsid w:val="005D604F"/>
    <w:rsid w:val="005D670E"/>
    <w:rsid w:val="005D70A1"/>
    <w:rsid w:val="005D74F8"/>
    <w:rsid w:val="005D7B9B"/>
    <w:rsid w:val="005E02F1"/>
    <w:rsid w:val="005E051A"/>
    <w:rsid w:val="005E0D17"/>
    <w:rsid w:val="005E1B57"/>
    <w:rsid w:val="005E215D"/>
    <w:rsid w:val="005E3330"/>
    <w:rsid w:val="005E37DE"/>
    <w:rsid w:val="005E3DBE"/>
    <w:rsid w:val="005E421D"/>
    <w:rsid w:val="005E44E8"/>
    <w:rsid w:val="005E4740"/>
    <w:rsid w:val="005E5A69"/>
    <w:rsid w:val="005E5BF8"/>
    <w:rsid w:val="005E5E18"/>
    <w:rsid w:val="005E6061"/>
    <w:rsid w:val="005E6319"/>
    <w:rsid w:val="005E643E"/>
    <w:rsid w:val="005E6851"/>
    <w:rsid w:val="005E6C97"/>
    <w:rsid w:val="005E6F58"/>
    <w:rsid w:val="005E77C0"/>
    <w:rsid w:val="005E7D55"/>
    <w:rsid w:val="005F0693"/>
    <w:rsid w:val="005F0849"/>
    <w:rsid w:val="005F10F8"/>
    <w:rsid w:val="005F1143"/>
    <w:rsid w:val="005F12FA"/>
    <w:rsid w:val="005F16AB"/>
    <w:rsid w:val="005F1AB2"/>
    <w:rsid w:val="005F1E04"/>
    <w:rsid w:val="005F243B"/>
    <w:rsid w:val="005F2C73"/>
    <w:rsid w:val="005F3291"/>
    <w:rsid w:val="005F3BBA"/>
    <w:rsid w:val="005F3C3C"/>
    <w:rsid w:val="005F429B"/>
    <w:rsid w:val="005F4AB9"/>
    <w:rsid w:val="005F4D43"/>
    <w:rsid w:val="005F4F3D"/>
    <w:rsid w:val="005F5C6C"/>
    <w:rsid w:val="005F5EA3"/>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EE0"/>
    <w:rsid w:val="0061357E"/>
    <w:rsid w:val="006140FA"/>
    <w:rsid w:val="00614307"/>
    <w:rsid w:val="00614746"/>
    <w:rsid w:val="006147A3"/>
    <w:rsid w:val="006147C5"/>
    <w:rsid w:val="00614BFC"/>
    <w:rsid w:val="006159D2"/>
    <w:rsid w:val="00615AC7"/>
    <w:rsid w:val="00615B2D"/>
    <w:rsid w:val="00615C3A"/>
    <w:rsid w:val="00616000"/>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5FE"/>
    <w:rsid w:val="00637A59"/>
    <w:rsid w:val="00637C5E"/>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4A67"/>
    <w:rsid w:val="00644FA0"/>
    <w:rsid w:val="00644FA4"/>
    <w:rsid w:val="006451E8"/>
    <w:rsid w:val="006457E8"/>
    <w:rsid w:val="00645BD2"/>
    <w:rsid w:val="00646FF6"/>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5E5"/>
    <w:rsid w:val="00655BF0"/>
    <w:rsid w:val="006560A9"/>
    <w:rsid w:val="00656971"/>
    <w:rsid w:val="00656D55"/>
    <w:rsid w:val="006572A3"/>
    <w:rsid w:val="0065738A"/>
    <w:rsid w:val="006577A2"/>
    <w:rsid w:val="00657C95"/>
    <w:rsid w:val="006600BF"/>
    <w:rsid w:val="00660164"/>
    <w:rsid w:val="00660B38"/>
    <w:rsid w:val="00660F15"/>
    <w:rsid w:val="006620EF"/>
    <w:rsid w:val="006621C0"/>
    <w:rsid w:val="006623B0"/>
    <w:rsid w:val="00662488"/>
    <w:rsid w:val="00662B41"/>
    <w:rsid w:val="00662CF6"/>
    <w:rsid w:val="006636F0"/>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03C"/>
    <w:rsid w:val="00680A98"/>
    <w:rsid w:val="00680C8B"/>
    <w:rsid w:val="00680D0B"/>
    <w:rsid w:val="00680E39"/>
    <w:rsid w:val="00681189"/>
    <w:rsid w:val="006814BB"/>
    <w:rsid w:val="0068166A"/>
    <w:rsid w:val="00681BA3"/>
    <w:rsid w:val="006828A4"/>
    <w:rsid w:val="00682B40"/>
    <w:rsid w:val="00682DBF"/>
    <w:rsid w:val="006839FC"/>
    <w:rsid w:val="00683D6C"/>
    <w:rsid w:val="00683F31"/>
    <w:rsid w:val="006844AE"/>
    <w:rsid w:val="0068463D"/>
    <w:rsid w:val="00684752"/>
    <w:rsid w:val="006849CA"/>
    <w:rsid w:val="00684FFD"/>
    <w:rsid w:val="006853DD"/>
    <w:rsid w:val="0068564C"/>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4770"/>
    <w:rsid w:val="007151CF"/>
    <w:rsid w:val="007156C6"/>
    <w:rsid w:val="007156E3"/>
    <w:rsid w:val="007158DD"/>
    <w:rsid w:val="007166AE"/>
    <w:rsid w:val="00716F4B"/>
    <w:rsid w:val="007172BA"/>
    <w:rsid w:val="00717328"/>
    <w:rsid w:val="00720C57"/>
    <w:rsid w:val="00720E90"/>
    <w:rsid w:val="00721741"/>
    <w:rsid w:val="0072184C"/>
    <w:rsid w:val="007218BC"/>
    <w:rsid w:val="00721EF6"/>
    <w:rsid w:val="00722340"/>
    <w:rsid w:val="007223B7"/>
    <w:rsid w:val="007228D4"/>
    <w:rsid w:val="00723679"/>
    <w:rsid w:val="00723D18"/>
    <w:rsid w:val="0072500F"/>
    <w:rsid w:val="007251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E9A"/>
    <w:rsid w:val="00732626"/>
    <w:rsid w:val="0073290B"/>
    <w:rsid w:val="00732EDD"/>
    <w:rsid w:val="0073389C"/>
    <w:rsid w:val="00733B1E"/>
    <w:rsid w:val="00733BAF"/>
    <w:rsid w:val="00733DFB"/>
    <w:rsid w:val="0073418C"/>
    <w:rsid w:val="00734E0B"/>
    <w:rsid w:val="007352BE"/>
    <w:rsid w:val="007355D0"/>
    <w:rsid w:val="00736511"/>
    <w:rsid w:val="00736D4F"/>
    <w:rsid w:val="00736F83"/>
    <w:rsid w:val="00736FD4"/>
    <w:rsid w:val="00737589"/>
    <w:rsid w:val="00737592"/>
    <w:rsid w:val="00737A7E"/>
    <w:rsid w:val="00737B72"/>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4B57"/>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420"/>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CA6"/>
    <w:rsid w:val="007A4E8A"/>
    <w:rsid w:val="007A5186"/>
    <w:rsid w:val="007A54C8"/>
    <w:rsid w:val="007A58F6"/>
    <w:rsid w:val="007A59C2"/>
    <w:rsid w:val="007A6325"/>
    <w:rsid w:val="007A65A7"/>
    <w:rsid w:val="007A660E"/>
    <w:rsid w:val="007A6A91"/>
    <w:rsid w:val="007A6C13"/>
    <w:rsid w:val="007B0026"/>
    <w:rsid w:val="007B0464"/>
    <w:rsid w:val="007B0759"/>
    <w:rsid w:val="007B0B36"/>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D4F"/>
    <w:rsid w:val="007E436B"/>
    <w:rsid w:val="007E444D"/>
    <w:rsid w:val="007E4E79"/>
    <w:rsid w:val="007E5D8D"/>
    <w:rsid w:val="007E614B"/>
    <w:rsid w:val="007E6877"/>
    <w:rsid w:val="007E728A"/>
    <w:rsid w:val="007E742B"/>
    <w:rsid w:val="007E7D6C"/>
    <w:rsid w:val="007F00D1"/>
    <w:rsid w:val="007F01C4"/>
    <w:rsid w:val="007F059F"/>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D12"/>
    <w:rsid w:val="007F7FBF"/>
    <w:rsid w:val="008002A1"/>
    <w:rsid w:val="008008CA"/>
    <w:rsid w:val="008009FF"/>
    <w:rsid w:val="0080116A"/>
    <w:rsid w:val="008011E2"/>
    <w:rsid w:val="00801743"/>
    <w:rsid w:val="00801B86"/>
    <w:rsid w:val="00802C4F"/>
    <w:rsid w:val="0080361F"/>
    <w:rsid w:val="00803F1A"/>
    <w:rsid w:val="0080412D"/>
    <w:rsid w:val="00804576"/>
    <w:rsid w:val="008047B2"/>
    <w:rsid w:val="008049F1"/>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984"/>
    <w:rsid w:val="00812B59"/>
    <w:rsid w:val="00813C9C"/>
    <w:rsid w:val="0081409F"/>
    <w:rsid w:val="00814670"/>
    <w:rsid w:val="0081492E"/>
    <w:rsid w:val="00814B1D"/>
    <w:rsid w:val="00814BFC"/>
    <w:rsid w:val="00815470"/>
    <w:rsid w:val="00815A40"/>
    <w:rsid w:val="00817272"/>
    <w:rsid w:val="00817D0D"/>
    <w:rsid w:val="0082019F"/>
    <w:rsid w:val="008201A2"/>
    <w:rsid w:val="00820318"/>
    <w:rsid w:val="00820CA3"/>
    <w:rsid w:val="00820DED"/>
    <w:rsid w:val="00821A36"/>
    <w:rsid w:val="00821B5D"/>
    <w:rsid w:val="0082258E"/>
    <w:rsid w:val="00822655"/>
    <w:rsid w:val="00823396"/>
    <w:rsid w:val="00824614"/>
    <w:rsid w:val="008247DD"/>
    <w:rsid w:val="00825B0B"/>
    <w:rsid w:val="00825E27"/>
    <w:rsid w:val="008272E5"/>
    <w:rsid w:val="0082781E"/>
    <w:rsid w:val="0083151D"/>
    <w:rsid w:val="00831824"/>
    <w:rsid w:val="00831FF3"/>
    <w:rsid w:val="008324CE"/>
    <w:rsid w:val="0083263F"/>
    <w:rsid w:val="00832B23"/>
    <w:rsid w:val="00832ED6"/>
    <w:rsid w:val="00832FAC"/>
    <w:rsid w:val="00833197"/>
    <w:rsid w:val="00833A5F"/>
    <w:rsid w:val="00833C33"/>
    <w:rsid w:val="00834537"/>
    <w:rsid w:val="008350B5"/>
    <w:rsid w:val="0083514B"/>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342F"/>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661"/>
    <w:rsid w:val="00851E5C"/>
    <w:rsid w:val="00851ECB"/>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220"/>
    <w:rsid w:val="00863D7C"/>
    <w:rsid w:val="00864433"/>
    <w:rsid w:val="008646BC"/>
    <w:rsid w:val="00864DCA"/>
    <w:rsid w:val="00864E30"/>
    <w:rsid w:val="00865414"/>
    <w:rsid w:val="00865602"/>
    <w:rsid w:val="0086577C"/>
    <w:rsid w:val="0086688B"/>
    <w:rsid w:val="00866C54"/>
    <w:rsid w:val="00866E63"/>
    <w:rsid w:val="00867253"/>
    <w:rsid w:val="00867707"/>
    <w:rsid w:val="00867B4C"/>
    <w:rsid w:val="00867D1D"/>
    <w:rsid w:val="00867FF7"/>
    <w:rsid w:val="0087003B"/>
    <w:rsid w:val="00870BE4"/>
    <w:rsid w:val="00871245"/>
    <w:rsid w:val="00871F71"/>
    <w:rsid w:val="00872271"/>
    <w:rsid w:val="008724A1"/>
    <w:rsid w:val="00872B41"/>
    <w:rsid w:val="00872BB8"/>
    <w:rsid w:val="0087345A"/>
    <w:rsid w:val="00873BD1"/>
    <w:rsid w:val="0087432D"/>
    <w:rsid w:val="00874529"/>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031"/>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E7C"/>
    <w:rsid w:val="008E2FD8"/>
    <w:rsid w:val="008E33F3"/>
    <w:rsid w:val="008E39ED"/>
    <w:rsid w:val="008E3BB9"/>
    <w:rsid w:val="008E3DFE"/>
    <w:rsid w:val="008E41A1"/>
    <w:rsid w:val="008E4721"/>
    <w:rsid w:val="008E4E07"/>
    <w:rsid w:val="008E5107"/>
    <w:rsid w:val="008E628B"/>
    <w:rsid w:val="008E6769"/>
    <w:rsid w:val="008E69AD"/>
    <w:rsid w:val="008E6C02"/>
    <w:rsid w:val="008E6EA9"/>
    <w:rsid w:val="008E7105"/>
    <w:rsid w:val="008E7300"/>
    <w:rsid w:val="008E7432"/>
    <w:rsid w:val="008E7AC6"/>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3C7"/>
    <w:rsid w:val="008F6AE6"/>
    <w:rsid w:val="008F7E85"/>
    <w:rsid w:val="00900322"/>
    <w:rsid w:val="009005E4"/>
    <w:rsid w:val="00900826"/>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2FCF"/>
    <w:rsid w:val="009230C3"/>
    <w:rsid w:val="009234C3"/>
    <w:rsid w:val="00923BC1"/>
    <w:rsid w:val="00924461"/>
    <w:rsid w:val="00924489"/>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7B0"/>
    <w:rsid w:val="00941920"/>
    <w:rsid w:val="00941A40"/>
    <w:rsid w:val="00941E7F"/>
    <w:rsid w:val="00941FC3"/>
    <w:rsid w:val="00942318"/>
    <w:rsid w:val="00942523"/>
    <w:rsid w:val="009429D0"/>
    <w:rsid w:val="00943069"/>
    <w:rsid w:val="009431DC"/>
    <w:rsid w:val="00943768"/>
    <w:rsid w:val="00943DD7"/>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349D"/>
    <w:rsid w:val="009541EB"/>
    <w:rsid w:val="00954ACE"/>
    <w:rsid w:val="00954BE3"/>
    <w:rsid w:val="00954EA9"/>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782"/>
    <w:rsid w:val="009709A1"/>
    <w:rsid w:val="00970F6A"/>
    <w:rsid w:val="009710B4"/>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34"/>
    <w:rsid w:val="00996973"/>
    <w:rsid w:val="009969EC"/>
    <w:rsid w:val="009974B4"/>
    <w:rsid w:val="00997944"/>
    <w:rsid w:val="00997DF4"/>
    <w:rsid w:val="009A0528"/>
    <w:rsid w:val="009A0658"/>
    <w:rsid w:val="009A16CA"/>
    <w:rsid w:val="009A1EBF"/>
    <w:rsid w:val="009A1F8B"/>
    <w:rsid w:val="009A2054"/>
    <w:rsid w:val="009A27FA"/>
    <w:rsid w:val="009A3563"/>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3B3A"/>
    <w:rsid w:val="009E3F33"/>
    <w:rsid w:val="009E4096"/>
    <w:rsid w:val="009E429E"/>
    <w:rsid w:val="009E479A"/>
    <w:rsid w:val="009E4A1F"/>
    <w:rsid w:val="009E53B8"/>
    <w:rsid w:val="009E5404"/>
    <w:rsid w:val="009E58E8"/>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0AF"/>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AD0"/>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8CD"/>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BD7"/>
    <w:rsid w:val="00A54D62"/>
    <w:rsid w:val="00A54DDD"/>
    <w:rsid w:val="00A55067"/>
    <w:rsid w:val="00A553F1"/>
    <w:rsid w:val="00A56D76"/>
    <w:rsid w:val="00A577B4"/>
    <w:rsid w:val="00A57973"/>
    <w:rsid w:val="00A57E12"/>
    <w:rsid w:val="00A57E51"/>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7256"/>
    <w:rsid w:val="00A672C4"/>
    <w:rsid w:val="00A672FF"/>
    <w:rsid w:val="00A674D1"/>
    <w:rsid w:val="00A675F0"/>
    <w:rsid w:val="00A67788"/>
    <w:rsid w:val="00A67B8D"/>
    <w:rsid w:val="00A70535"/>
    <w:rsid w:val="00A711F4"/>
    <w:rsid w:val="00A713E6"/>
    <w:rsid w:val="00A71494"/>
    <w:rsid w:val="00A71B73"/>
    <w:rsid w:val="00A72E43"/>
    <w:rsid w:val="00A7336C"/>
    <w:rsid w:val="00A734B0"/>
    <w:rsid w:val="00A734EE"/>
    <w:rsid w:val="00A737D2"/>
    <w:rsid w:val="00A738A9"/>
    <w:rsid w:val="00A7391F"/>
    <w:rsid w:val="00A73A95"/>
    <w:rsid w:val="00A73B44"/>
    <w:rsid w:val="00A751E6"/>
    <w:rsid w:val="00A75978"/>
    <w:rsid w:val="00A75AD7"/>
    <w:rsid w:val="00A761B3"/>
    <w:rsid w:val="00A802B1"/>
    <w:rsid w:val="00A80568"/>
    <w:rsid w:val="00A8066B"/>
    <w:rsid w:val="00A8074F"/>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07E2"/>
    <w:rsid w:val="00AD16CB"/>
    <w:rsid w:val="00AD1AAF"/>
    <w:rsid w:val="00AD2134"/>
    <w:rsid w:val="00AD234A"/>
    <w:rsid w:val="00AD27E9"/>
    <w:rsid w:val="00AD2AB4"/>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7A5"/>
    <w:rsid w:val="00B14FDB"/>
    <w:rsid w:val="00B1502F"/>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113C"/>
    <w:rsid w:val="00B318C6"/>
    <w:rsid w:val="00B32509"/>
    <w:rsid w:val="00B33312"/>
    <w:rsid w:val="00B33892"/>
    <w:rsid w:val="00B344E8"/>
    <w:rsid w:val="00B34D9C"/>
    <w:rsid w:val="00B351B9"/>
    <w:rsid w:val="00B35408"/>
    <w:rsid w:val="00B3605D"/>
    <w:rsid w:val="00B3675D"/>
    <w:rsid w:val="00B367F2"/>
    <w:rsid w:val="00B36B06"/>
    <w:rsid w:val="00B3797D"/>
    <w:rsid w:val="00B37F6D"/>
    <w:rsid w:val="00B40210"/>
    <w:rsid w:val="00B409AD"/>
    <w:rsid w:val="00B41557"/>
    <w:rsid w:val="00B4244B"/>
    <w:rsid w:val="00B42C95"/>
    <w:rsid w:val="00B42CEB"/>
    <w:rsid w:val="00B43943"/>
    <w:rsid w:val="00B43B92"/>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F5B"/>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4838"/>
    <w:rsid w:val="00B64E8A"/>
    <w:rsid w:val="00B6511E"/>
    <w:rsid w:val="00B6538B"/>
    <w:rsid w:val="00B65522"/>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C59"/>
    <w:rsid w:val="00B82168"/>
    <w:rsid w:val="00B82292"/>
    <w:rsid w:val="00B8285B"/>
    <w:rsid w:val="00B82961"/>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0DFA"/>
    <w:rsid w:val="00B91389"/>
    <w:rsid w:val="00B91EC2"/>
    <w:rsid w:val="00B92214"/>
    <w:rsid w:val="00B92A83"/>
    <w:rsid w:val="00B9332E"/>
    <w:rsid w:val="00B9414D"/>
    <w:rsid w:val="00B94B80"/>
    <w:rsid w:val="00B94C06"/>
    <w:rsid w:val="00B958F0"/>
    <w:rsid w:val="00B95F68"/>
    <w:rsid w:val="00B96300"/>
    <w:rsid w:val="00B967C2"/>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7BF"/>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51C"/>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65C"/>
    <w:rsid w:val="00C072E9"/>
    <w:rsid w:val="00C0773C"/>
    <w:rsid w:val="00C07985"/>
    <w:rsid w:val="00C07DDC"/>
    <w:rsid w:val="00C07E7C"/>
    <w:rsid w:val="00C1077C"/>
    <w:rsid w:val="00C10B76"/>
    <w:rsid w:val="00C10F37"/>
    <w:rsid w:val="00C10F92"/>
    <w:rsid w:val="00C113A9"/>
    <w:rsid w:val="00C1181B"/>
    <w:rsid w:val="00C1294D"/>
    <w:rsid w:val="00C12A2D"/>
    <w:rsid w:val="00C13C2D"/>
    <w:rsid w:val="00C14013"/>
    <w:rsid w:val="00C141AA"/>
    <w:rsid w:val="00C1431C"/>
    <w:rsid w:val="00C14497"/>
    <w:rsid w:val="00C148B0"/>
    <w:rsid w:val="00C14A75"/>
    <w:rsid w:val="00C14C9D"/>
    <w:rsid w:val="00C15591"/>
    <w:rsid w:val="00C15DDE"/>
    <w:rsid w:val="00C1685A"/>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8E0"/>
    <w:rsid w:val="00C2599E"/>
    <w:rsid w:val="00C2640A"/>
    <w:rsid w:val="00C265FA"/>
    <w:rsid w:val="00C2699B"/>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BA"/>
    <w:rsid w:val="00C40ED7"/>
    <w:rsid w:val="00C41654"/>
    <w:rsid w:val="00C41823"/>
    <w:rsid w:val="00C41D1B"/>
    <w:rsid w:val="00C41F25"/>
    <w:rsid w:val="00C4276F"/>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31"/>
    <w:rsid w:val="00C568FD"/>
    <w:rsid w:val="00C56BC3"/>
    <w:rsid w:val="00C56E9B"/>
    <w:rsid w:val="00C56F04"/>
    <w:rsid w:val="00C57815"/>
    <w:rsid w:val="00C578E0"/>
    <w:rsid w:val="00C57DC5"/>
    <w:rsid w:val="00C6030F"/>
    <w:rsid w:val="00C6039F"/>
    <w:rsid w:val="00C6051A"/>
    <w:rsid w:val="00C606E2"/>
    <w:rsid w:val="00C6072B"/>
    <w:rsid w:val="00C60815"/>
    <w:rsid w:val="00C60CFD"/>
    <w:rsid w:val="00C60DD7"/>
    <w:rsid w:val="00C61611"/>
    <w:rsid w:val="00C618D5"/>
    <w:rsid w:val="00C619B2"/>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C0C"/>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4D4A"/>
    <w:rsid w:val="00CA5224"/>
    <w:rsid w:val="00CA53F3"/>
    <w:rsid w:val="00CA56B7"/>
    <w:rsid w:val="00CA5CAB"/>
    <w:rsid w:val="00CA697B"/>
    <w:rsid w:val="00CA6A29"/>
    <w:rsid w:val="00CA6FBB"/>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8E0"/>
    <w:rsid w:val="00CB6BB6"/>
    <w:rsid w:val="00CB6F0A"/>
    <w:rsid w:val="00CB778D"/>
    <w:rsid w:val="00CB7BA5"/>
    <w:rsid w:val="00CB7DAE"/>
    <w:rsid w:val="00CC0152"/>
    <w:rsid w:val="00CC0386"/>
    <w:rsid w:val="00CC04B1"/>
    <w:rsid w:val="00CC08EE"/>
    <w:rsid w:val="00CC0C60"/>
    <w:rsid w:val="00CC1210"/>
    <w:rsid w:val="00CC17AE"/>
    <w:rsid w:val="00CC193F"/>
    <w:rsid w:val="00CC1AB8"/>
    <w:rsid w:val="00CC1EFC"/>
    <w:rsid w:val="00CC2373"/>
    <w:rsid w:val="00CC25E6"/>
    <w:rsid w:val="00CC3329"/>
    <w:rsid w:val="00CC35BE"/>
    <w:rsid w:val="00CC3BA3"/>
    <w:rsid w:val="00CC3FB2"/>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123"/>
    <w:rsid w:val="00CD3981"/>
    <w:rsid w:val="00CD3EC9"/>
    <w:rsid w:val="00CD44BA"/>
    <w:rsid w:val="00CD4DB2"/>
    <w:rsid w:val="00CD57AE"/>
    <w:rsid w:val="00CD5FF0"/>
    <w:rsid w:val="00CD6077"/>
    <w:rsid w:val="00CD6080"/>
    <w:rsid w:val="00CD60A6"/>
    <w:rsid w:val="00CD6240"/>
    <w:rsid w:val="00CD679D"/>
    <w:rsid w:val="00CD6870"/>
    <w:rsid w:val="00CD6C3B"/>
    <w:rsid w:val="00CD75A3"/>
    <w:rsid w:val="00CD7B31"/>
    <w:rsid w:val="00CD7E26"/>
    <w:rsid w:val="00CE00BE"/>
    <w:rsid w:val="00CE0136"/>
    <w:rsid w:val="00CE04BC"/>
    <w:rsid w:val="00CE0F2A"/>
    <w:rsid w:val="00CE1046"/>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03"/>
    <w:rsid w:val="00CE6552"/>
    <w:rsid w:val="00CE6C5C"/>
    <w:rsid w:val="00CE6E9B"/>
    <w:rsid w:val="00CE73FC"/>
    <w:rsid w:val="00CE76DF"/>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9FB"/>
    <w:rsid w:val="00D03D1C"/>
    <w:rsid w:val="00D03F7F"/>
    <w:rsid w:val="00D040FA"/>
    <w:rsid w:val="00D04337"/>
    <w:rsid w:val="00D04339"/>
    <w:rsid w:val="00D04407"/>
    <w:rsid w:val="00D049A5"/>
    <w:rsid w:val="00D05D1C"/>
    <w:rsid w:val="00D05DC1"/>
    <w:rsid w:val="00D05DFF"/>
    <w:rsid w:val="00D061DD"/>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5E29"/>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5E63"/>
    <w:rsid w:val="00D361F3"/>
    <w:rsid w:val="00D368AB"/>
    <w:rsid w:val="00D372BF"/>
    <w:rsid w:val="00D373D7"/>
    <w:rsid w:val="00D37971"/>
    <w:rsid w:val="00D37AEA"/>
    <w:rsid w:val="00D37C0E"/>
    <w:rsid w:val="00D40C96"/>
    <w:rsid w:val="00D4111C"/>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A41"/>
    <w:rsid w:val="00DA3DFD"/>
    <w:rsid w:val="00DA5734"/>
    <w:rsid w:val="00DA5757"/>
    <w:rsid w:val="00DA5FD1"/>
    <w:rsid w:val="00DA60C8"/>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1155"/>
    <w:rsid w:val="00DD1333"/>
    <w:rsid w:val="00DD1A71"/>
    <w:rsid w:val="00DD1BA5"/>
    <w:rsid w:val="00DD1C63"/>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52A"/>
    <w:rsid w:val="00E046D8"/>
    <w:rsid w:val="00E047AE"/>
    <w:rsid w:val="00E04C93"/>
    <w:rsid w:val="00E0547A"/>
    <w:rsid w:val="00E059B4"/>
    <w:rsid w:val="00E05D90"/>
    <w:rsid w:val="00E05DFA"/>
    <w:rsid w:val="00E065AC"/>
    <w:rsid w:val="00E0694C"/>
    <w:rsid w:val="00E07746"/>
    <w:rsid w:val="00E0774C"/>
    <w:rsid w:val="00E07F5B"/>
    <w:rsid w:val="00E10202"/>
    <w:rsid w:val="00E1030B"/>
    <w:rsid w:val="00E1054E"/>
    <w:rsid w:val="00E125CB"/>
    <w:rsid w:val="00E1275F"/>
    <w:rsid w:val="00E12851"/>
    <w:rsid w:val="00E12AC6"/>
    <w:rsid w:val="00E12F10"/>
    <w:rsid w:val="00E13479"/>
    <w:rsid w:val="00E135DC"/>
    <w:rsid w:val="00E13C1A"/>
    <w:rsid w:val="00E13CCE"/>
    <w:rsid w:val="00E1411A"/>
    <w:rsid w:val="00E14C2C"/>
    <w:rsid w:val="00E16312"/>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C71"/>
    <w:rsid w:val="00E33FFB"/>
    <w:rsid w:val="00E34A10"/>
    <w:rsid w:val="00E34D5E"/>
    <w:rsid w:val="00E34F0D"/>
    <w:rsid w:val="00E35080"/>
    <w:rsid w:val="00E3540B"/>
    <w:rsid w:val="00E360E2"/>
    <w:rsid w:val="00E368BC"/>
    <w:rsid w:val="00E369DA"/>
    <w:rsid w:val="00E36D49"/>
    <w:rsid w:val="00E36D81"/>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73A"/>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4477"/>
    <w:rsid w:val="00E5526B"/>
    <w:rsid w:val="00E55A2F"/>
    <w:rsid w:val="00E55ACE"/>
    <w:rsid w:val="00E55B8B"/>
    <w:rsid w:val="00E55C38"/>
    <w:rsid w:val="00E56C27"/>
    <w:rsid w:val="00E56E69"/>
    <w:rsid w:val="00E56F7C"/>
    <w:rsid w:val="00E572B1"/>
    <w:rsid w:val="00E5740D"/>
    <w:rsid w:val="00E575D3"/>
    <w:rsid w:val="00E57ECE"/>
    <w:rsid w:val="00E60279"/>
    <w:rsid w:val="00E6119B"/>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2B4"/>
    <w:rsid w:val="00E8341E"/>
    <w:rsid w:val="00E836FA"/>
    <w:rsid w:val="00E840D7"/>
    <w:rsid w:val="00E847CA"/>
    <w:rsid w:val="00E84AF1"/>
    <w:rsid w:val="00E853EE"/>
    <w:rsid w:val="00E86852"/>
    <w:rsid w:val="00E86CC3"/>
    <w:rsid w:val="00E86D9B"/>
    <w:rsid w:val="00E86F96"/>
    <w:rsid w:val="00E87279"/>
    <w:rsid w:val="00E8739A"/>
    <w:rsid w:val="00E87DE3"/>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2B"/>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B25"/>
    <w:rsid w:val="00EE0111"/>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27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B5C"/>
    <w:rsid w:val="00F12BFB"/>
    <w:rsid w:val="00F1322F"/>
    <w:rsid w:val="00F13278"/>
    <w:rsid w:val="00F13F3C"/>
    <w:rsid w:val="00F13FF9"/>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249A"/>
    <w:rsid w:val="00F33BC6"/>
    <w:rsid w:val="00F33DDB"/>
    <w:rsid w:val="00F34603"/>
    <w:rsid w:val="00F34C2B"/>
    <w:rsid w:val="00F34F0B"/>
    <w:rsid w:val="00F34FD0"/>
    <w:rsid w:val="00F35307"/>
    <w:rsid w:val="00F35321"/>
    <w:rsid w:val="00F35371"/>
    <w:rsid w:val="00F358AC"/>
    <w:rsid w:val="00F36504"/>
    <w:rsid w:val="00F406EF"/>
    <w:rsid w:val="00F40C74"/>
    <w:rsid w:val="00F41178"/>
    <w:rsid w:val="00F41658"/>
    <w:rsid w:val="00F41875"/>
    <w:rsid w:val="00F41EF2"/>
    <w:rsid w:val="00F41F27"/>
    <w:rsid w:val="00F41F62"/>
    <w:rsid w:val="00F421E9"/>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25"/>
    <w:rsid w:val="00F538F2"/>
    <w:rsid w:val="00F5410A"/>
    <w:rsid w:val="00F54938"/>
    <w:rsid w:val="00F54DFD"/>
    <w:rsid w:val="00F54F85"/>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4BF9"/>
    <w:rsid w:val="00FA5082"/>
    <w:rsid w:val="00FA5AC1"/>
    <w:rsid w:val="00FA5BE8"/>
    <w:rsid w:val="00FA5FD7"/>
    <w:rsid w:val="00FA62C1"/>
    <w:rsid w:val="00FA640A"/>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721"/>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A49"/>
    <w:rsid w:val="00FD5B36"/>
    <w:rsid w:val="00FD60E9"/>
    <w:rsid w:val="00FD6620"/>
    <w:rsid w:val="00FD74A7"/>
    <w:rsid w:val="00FD7BC6"/>
    <w:rsid w:val="00FD7D7C"/>
    <w:rsid w:val="00FD7E98"/>
    <w:rsid w:val="00FE024C"/>
    <w:rsid w:val="00FE07E4"/>
    <w:rsid w:val="00FE08C9"/>
    <w:rsid w:val="00FE0EAA"/>
    <w:rsid w:val="00FE156B"/>
    <w:rsid w:val="00FE1607"/>
    <w:rsid w:val="00FE228B"/>
    <w:rsid w:val="00FE2536"/>
    <w:rsid w:val="00FE2865"/>
    <w:rsid w:val="00FE343F"/>
    <w:rsid w:val="00FE3D56"/>
    <w:rsid w:val="00FE4103"/>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mailto:vo.sep@minv.sk" TargetMode="External"/><Relationship Id="rId26" Type="http://schemas.openxmlformats.org/officeDocument/2006/relationships/hyperlink" Target="mailto:zakazkycko@vlada.gov.sk" TargetMode="External"/><Relationship Id="rId3" Type="http://schemas.openxmlformats.org/officeDocument/2006/relationships/customXml" Target="../customXml/item3.xml"/><Relationship Id="rId21" Type="http://schemas.openxmlformats.org/officeDocument/2006/relationships/hyperlink" Target="https://www.slov-lex.sk/pravne-predpisy/SK/ZZ/2015/343/20190101" TargetMode="Externa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5" Type="http://schemas.openxmlformats.org/officeDocument/2006/relationships/hyperlink" Target="mailto:vo.sep@minv.sk" TargetMode="External"/><Relationship Id="rId2" Type="http://schemas.openxmlformats.org/officeDocument/2006/relationships/customXml" Target="../customXml/item2.xml"/><Relationship Id="rId16" Type="http://schemas.openxmlformats.org/officeDocument/2006/relationships/hyperlink" Target="http://www.zbierka.sk/sk/predpisy/401-2012-z-z.p-34960.pdf" TargetMode="External"/><Relationship Id="rId20" Type="http://schemas.openxmlformats.org/officeDocument/2006/relationships/hyperlink" Target="http://www.minv.sk/?usmernenia-riadiaceho-organ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mployment.gov.sk/filemanager/opatrenie-248_2012zz.pdf" TargetMode="External"/><Relationship Id="rId23" Type="http://schemas.openxmlformats.org/officeDocument/2006/relationships/hyperlink" Target="https://www.slov-lex.sk/pravne-predpisy/SK/ZZ/2015/343/20190101"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vo.sep@minv.sk"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s://www.slov-lex.sk/pravne-predpisy/SK/ZZ/2015/343/20190101" TargetMode="External"/><Relationship Id="rId27" Type="http://schemas.openxmlformats.org/officeDocument/2006/relationships/hyperlink" Target="mailto:zakazkycko@vlada.gov.sk"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3432015-z-z--51e.html" TargetMode="External"/><Relationship Id="rId2" Type="http://schemas.openxmlformats.org/officeDocument/2006/relationships/hyperlink" Target="http://www.uvo.gov.sk/legislativametodika-dohlad/metodicke-usmernenia/vseobecne-metodicke-usmernenia-zakon-c-252006-z-z--4bc.html" TargetMode="External"/><Relationship Id="rId1" Type="http://schemas.openxmlformats.org/officeDocument/2006/relationships/hyperlink" Target="https://ec.europa.eu/europeaid/sites/devco/files/perdiems-2017-03-17_en.pdf" TargetMode="External"/><Relationship Id="rId6" Type="http://schemas.openxmlformats.org/officeDocument/2006/relationships/hyperlink" Target="https://www.partnerskadohoda.gov.sk/metodicke-pokyny-cko-a-uv-sr/" TargetMode="External"/><Relationship Id="rId5" Type="http://schemas.openxmlformats.org/officeDocument/2006/relationships/hyperlink" Target="http://www.partnerskadohoda.gov.sk/metodicke-pokyny-cko/"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A311C12-B145-456B-AF94-35173525B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169</Pages>
  <Words>88469</Words>
  <Characters>504277</Characters>
  <Application>Microsoft Office Word</Application>
  <DocSecurity>0</DocSecurity>
  <Lines>4202</Lines>
  <Paragraphs>1183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591563</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Miruška Hrabčáková</cp:lastModifiedBy>
  <cp:revision>70</cp:revision>
  <cp:lastPrinted>2019-08-01T05:58:00Z</cp:lastPrinted>
  <dcterms:created xsi:type="dcterms:W3CDTF">2019-06-10T14:03:00Z</dcterms:created>
  <dcterms:modified xsi:type="dcterms:W3CDTF">2019-08-01T06:04:00Z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